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77777777" w:rsidR="00866FAF" w:rsidRPr="000F0912" w:rsidRDefault="00866FAF" w:rsidP="00866FAF">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Výměna vedení a rekonstrukce rozvoden</w:t>
      </w:r>
      <w:r w:rsidRPr="000F0912">
        <w:rPr>
          <w:rFonts w:ascii="Arial Narrow" w:hAnsi="Arial Narrow" w:cs="Arial"/>
          <w:b/>
          <w:bCs/>
          <w:snapToGrid w:val="0"/>
        </w:rPr>
        <w:t xml:space="preserve">“      </w:t>
      </w:r>
    </w:p>
    <w:p w14:paraId="1EB9B79E" w14:textId="0B1447B9"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Kategorie: </w:t>
      </w:r>
      <w:r w:rsidRPr="00700CB0">
        <w:rPr>
          <w:rFonts w:ascii="Arial Narrow" w:hAnsi="Arial Narrow" w:cs="Arial"/>
          <w:b/>
        </w:rPr>
        <w:t xml:space="preserve">část </w:t>
      </w:r>
      <w:r w:rsidR="00D661E7">
        <w:rPr>
          <w:rFonts w:ascii="Arial Narrow" w:hAnsi="Arial Narrow" w:cs="Arial"/>
          <w:b/>
        </w:rPr>
        <w:t>B</w:t>
      </w:r>
      <w:r w:rsidRPr="00700CB0">
        <w:rPr>
          <w:rFonts w:ascii="Arial Narrow" w:hAnsi="Arial Narrow" w:cs="Arial"/>
          <w:b/>
        </w:rPr>
        <w:t xml:space="preserve"> – </w:t>
      </w:r>
      <w:ins w:id="0" w:author="Popelková, Lenka" w:date="2022-03-08T13:02:00Z">
        <w:r w:rsidR="00640C40">
          <w:rPr>
            <w:rFonts w:ascii="Arial Narrow" w:hAnsi="Arial Narrow" w:cs="Arial"/>
            <w:b/>
          </w:rPr>
          <w:t>r</w:t>
        </w:r>
      </w:ins>
      <w:ins w:id="1" w:author="Popelková, Lenka" w:date="2022-03-08T12:34:00Z">
        <w:r w:rsidR="00513627" w:rsidRPr="00513627">
          <w:rPr>
            <w:rFonts w:ascii="Arial Narrow" w:hAnsi="Arial Narrow" w:cs="Arial"/>
            <w:b/>
          </w:rPr>
          <w:t>ekonstrukce rozvoden včetně pokládky kabelového vedení 110 kV</w:t>
        </w:r>
      </w:ins>
      <w:del w:id="2" w:author="Popelková, Lenka" w:date="2022-03-08T12:34:00Z">
        <w:r w:rsidR="00D661E7" w:rsidDel="00513627">
          <w:rPr>
            <w:rFonts w:ascii="Arial Narrow" w:hAnsi="Arial Narrow" w:cs="Arial"/>
            <w:b/>
          </w:rPr>
          <w:delText>Rekonstrukce rozvoden</w:delText>
        </w:r>
      </w:del>
    </w:p>
    <w:p w14:paraId="55C5E012" w14:textId="77777777"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3"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3"/>
    <w:p w14:paraId="6A34EF32" w14:textId="3DCD682B" w:rsidR="005A37A8" w:rsidRPr="00EF0F05" w:rsidRDefault="005A37A8" w:rsidP="007254DC">
      <w:pPr>
        <w:rPr>
          <w:rFonts w:ascii="Arial Narrow" w:hAnsi="Arial Narrow" w:cs="Arial"/>
          <w:sz w:val="20"/>
        </w:rPr>
      </w:pPr>
    </w:p>
    <w:p w14:paraId="0A64B61F" w14:textId="6380559D" w:rsidR="00866FAF" w:rsidRDefault="00866FAF" w:rsidP="00866FAF">
      <w:pPr>
        <w:pStyle w:val="Textodstavce"/>
        <w:tabs>
          <w:tab w:val="clear" w:pos="864"/>
        </w:tabs>
        <w:spacing w:after="0"/>
        <w:ind w:left="0" w:firstLine="0"/>
        <w:rPr>
          <w:rFonts w:ascii="Arial Narrow" w:hAnsi="Arial Narrow" w:cs="Calibri"/>
          <w:sz w:val="22"/>
          <w:szCs w:val="22"/>
        </w:rPr>
      </w:pPr>
      <w:r w:rsidRPr="00F64C34">
        <w:rPr>
          <w:rFonts w:ascii="Arial Narrow" w:hAnsi="Arial Narrow" w:cs="Calibri"/>
          <w:sz w:val="22"/>
          <w:szCs w:val="22"/>
        </w:rPr>
        <w:t>Tento formulář slouží k prokázání splnění technického kvalifikačního předpokladu podle § 79 odstavec 2 písm</w:t>
      </w:r>
      <w:r>
        <w:rPr>
          <w:rFonts w:ascii="Arial Narrow" w:hAnsi="Arial Narrow" w:cs="Calibri"/>
          <w:sz w:val="22"/>
          <w:szCs w:val="22"/>
        </w:rPr>
        <w:t xml:space="preserve">. </w:t>
      </w:r>
      <w:r w:rsidRPr="00F64C34">
        <w:rPr>
          <w:rFonts w:ascii="Arial Narrow" w:hAnsi="Arial Narrow" w:cs="Calibri"/>
          <w:sz w:val="22"/>
          <w:szCs w:val="22"/>
        </w:rPr>
        <w:t xml:space="preserve">d) zákona č. 134/2016 Sb., o zadávání veřejných zakázek, </w:t>
      </w:r>
      <w:r>
        <w:rPr>
          <w:rFonts w:ascii="Arial Narrow" w:hAnsi="Arial Narrow" w:cs="Calibri"/>
          <w:sz w:val="22"/>
          <w:szCs w:val="22"/>
        </w:rPr>
        <w:t xml:space="preserve">ve znění pozdějších předpisů </w:t>
      </w:r>
      <w:r w:rsidRPr="00F64C34">
        <w:rPr>
          <w:rFonts w:ascii="Arial Narrow" w:hAnsi="Arial Narrow" w:cs="Calibri"/>
          <w:sz w:val="22"/>
          <w:szCs w:val="22"/>
        </w:rPr>
        <w:t>pro dodavatele:</w:t>
      </w:r>
    </w:p>
    <w:p w14:paraId="4D615B46" w14:textId="77777777" w:rsidR="00913F26" w:rsidRPr="00F64C34" w:rsidRDefault="00913F26" w:rsidP="00866FAF">
      <w:pPr>
        <w:pStyle w:val="Textodstavce"/>
        <w:tabs>
          <w:tab w:val="clear" w:pos="864"/>
        </w:tabs>
        <w:spacing w:after="0"/>
        <w:ind w:left="0" w:firstLine="0"/>
        <w:rPr>
          <w:rFonts w:ascii="Arial Narrow" w:hAnsi="Arial Narrow" w:cs="Calibri"/>
          <w:sz w:val="22"/>
          <w:szCs w:val="22"/>
        </w:rPr>
      </w:pPr>
    </w:p>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2AF77435"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7231DEAE" w14:textId="7E38B9B6" w:rsidR="00913F26" w:rsidRDefault="00913F26"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14D422E0" w14:textId="77777777" w:rsidR="00866FAF" w:rsidRPr="004A4F3F" w:rsidRDefault="00866FAF" w:rsidP="00866FAF">
      <w:pPr>
        <w:rPr>
          <w:rFonts w:ascii="Arial Narrow" w:hAnsi="Arial Narrow" w:cs="Calibri"/>
          <w:sz w:val="22"/>
          <w:szCs w:val="22"/>
        </w:rPr>
      </w:pPr>
    </w:p>
    <w:p w14:paraId="57FA5E57" w14:textId="28E178B7"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72A5CB74"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 xml:space="preserve">kvalifikace min. § 6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0BB064B4" w:rsidR="00866FAF" w:rsidRPr="00913F26" w:rsidRDefault="00700CB0" w:rsidP="00942993">
      <w:pPr>
        <w:numPr>
          <w:ilvl w:val="0"/>
          <w:numId w:val="5"/>
        </w:numPr>
        <w:rPr>
          <w:rFonts w:ascii="Arial Narrow" w:hAnsi="Arial Narrow" w:cs="Calibri"/>
          <w:i/>
          <w:sz w:val="20"/>
          <w:szCs w:val="22"/>
        </w:rPr>
      </w:pPr>
      <w:r w:rsidRPr="004A4F3F">
        <w:rPr>
          <w:rFonts w:ascii="Arial Narrow" w:hAnsi="Arial Narrow" w:cs="Arial"/>
          <w:sz w:val="20"/>
        </w:rPr>
        <w:t xml:space="preserve">referenční zakázky: zkušenost alespoň se třemi zakázkami, jejímž předmětem </w:t>
      </w:r>
      <w:r w:rsidR="00D661E7" w:rsidRPr="00D661E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D661E7" w:rsidRPr="00D661E7">
        <w:rPr>
          <w:rFonts w:ascii="Arial Narrow" w:hAnsi="Arial Narrow" w:cs="Arial"/>
          <w:sz w:val="20"/>
        </w:rPr>
        <w:t>. zák. č. 458/2000 Sb.o finančním objemu těchto prací nejméně 20 mil. Kč bez DPH, na kterých působil jako vedoucí zakázky nebo v obdobné pozici</w:t>
      </w:r>
      <w:r w:rsidRPr="004A4F3F">
        <w:rPr>
          <w:rFonts w:ascii="Arial Narrow" w:hAnsi="Arial Narrow" w:cs="Arial"/>
          <w:sz w:val="20"/>
        </w:rPr>
        <w:t>;</w:t>
      </w:r>
    </w:p>
    <w:p w14:paraId="63FC353E" w14:textId="5D936BF4" w:rsidR="00913F26" w:rsidRDefault="00913F26" w:rsidP="00913F26">
      <w:pPr>
        <w:rPr>
          <w:rFonts w:ascii="Arial Narrow" w:hAnsi="Arial Narrow" w:cs="Arial"/>
          <w:i/>
          <w:sz w:val="20"/>
        </w:rPr>
      </w:pPr>
    </w:p>
    <w:p w14:paraId="7BA16713" w14:textId="79FC3245" w:rsidR="00913F26" w:rsidRDefault="00913F26" w:rsidP="00913F26">
      <w:pPr>
        <w:rPr>
          <w:rFonts w:ascii="Arial Narrow" w:hAnsi="Arial Narrow" w:cs="Arial"/>
          <w:i/>
          <w:sz w:val="20"/>
        </w:rPr>
      </w:pPr>
    </w:p>
    <w:p w14:paraId="5B217055" w14:textId="2CDF630B" w:rsidR="00913F26" w:rsidRDefault="00913F26" w:rsidP="00913F26">
      <w:pPr>
        <w:rPr>
          <w:rFonts w:ascii="Arial Narrow" w:hAnsi="Arial Narrow" w:cs="Arial"/>
          <w:i/>
          <w:sz w:val="20"/>
        </w:rPr>
      </w:pPr>
    </w:p>
    <w:p w14:paraId="10E761A2" w14:textId="17994604" w:rsidR="00913F26" w:rsidRDefault="00913F26" w:rsidP="00913F26">
      <w:pPr>
        <w:rPr>
          <w:rFonts w:ascii="Arial Narrow" w:hAnsi="Arial Narrow" w:cs="Arial"/>
          <w:i/>
          <w:sz w:val="20"/>
        </w:rPr>
      </w:pPr>
    </w:p>
    <w:p w14:paraId="6E1FC9D6" w14:textId="77777777" w:rsidR="00913F26" w:rsidRPr="004A4F3F" w:rsidRDefault="00913F26" w:rsidP="00913F26">
      <w:pPr>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1C91A86F"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 xml:space="preserve">Min. odborná způsobilost podle § 6 vyhlášky </w:t>
            </w:r>
            <w:r w:rsidR="005D6B17">
              <w:rPr>
                <w:rFonts w:ascii="Arial Narrow" w:hAnsi="Arial Narrow"/>
                <w:sz w:val="20"/>
                <w:szCs w:val="20"/>
              </w:rPr>
              <w:t xml:space="preserve">č. </w:t>
            </w:r>
            <w:r w:rsidRPr="004A4F3F">
              <w:rPr>
                <w:rFonts w:ascii="Arial Narrow" w:hAnsi="Arial Narrow"/>
                <w:sz w:val="20"/>
                <w:szCs w:val="20"/>
              </w:rPr>
              <w:t>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866FAF"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29855E51"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Délka praxe v oboru stavebnictví </w:t>
            </w:r>
            <w:r w:rsidR="003D5DD7" w:rsidRPr="004A4F3F">
              <w:rPr>
                <w:rFonts w:ascii="Arial Narrow" w:hAnsi="Arial Narrow"/>
                <w:sz w:val="20"/>
                <w:szCs w:val="20"/>
              </w:rPr>
              <w:t xml:space="preserve">min 5 let </w:t>
            </w:r>
            <w:r w:rsidR="004A4F3F" w:rsidRPr="004A4F3F">
              <w:rPr>
                <w:rFonts w:ascii="Arial Narrow" w:hAnsi="Arial Narrow"/>
                <w:sz w:val="20"/>
                <w:szCs w:val="20"/>
              </w:rPr>
              <w:t>(uvést délku)</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5825563E"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D661E7"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D661E7" w:rsidRPr="00D661E7">
              <w:rPr>
                <w:rFonts w:ascii="Arial Narrow" w:hAnsi="Arial Narrow"/>
                <w:sz w:val="20"/>
              </w:rPr>
              <w:t>. zák. č. 458/2000 Sb.o finančním objemu těchto prací nejméně 20 mil. Kč bez DPH, na kterých působil jako vedoucí zakázky nebo v obdobné pozici</w:t>
            </w:r>
            <w:r w:rsidR="00D661E7">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C3236B0" w:rsidR="00866FAF" w:rsidRPr="004A4F3F" w:rsidRDefault="00D661E7"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D661E7">
              <w:rPr>
                <w:rFonts w:ascii="Arial Narrow" w:hAnsi="Arial Narrow"/>
                <w:sz w:val="20"/>
              </w:rPr>
              <w:t>. zák. č. 458/2000 Sb.o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383832C4" w:rsidR="004A4F3F" w:rsidRPr="004A4F3F" w:rsidRDefault="00D661E7"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D661E7">
              <w:rPr>
                <w:rFonts w:ascii="Arial Narrow" w:hAnsi="Arial Narrow"/>
                <w:sz w:val="20"/>
              </w:rPr>
              <w:t>. zák. č. 458/2000 Sb.o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2DDC431E" w14:textId="77777777" w:rsidR="00866FAF" w:rsidRPr="004A4F3F" w:rsidRDefault="00866FAF" w:rsidP="00866FAF">
      <w:pPr>
        <w:ind w:left="360"/>
        <w:rPr>
          <w:rFonts w:ascii="Arial Narrow" w:hAnsi="Arial Narrow"/>
          <w:sz w:val="20"/>
        </w:rPr>
      </w:pPr>
    </w:p>
    <w:p w14:paraId="60EEF52F" w14:textId="77777777" w:rsidR="0040130B" w:rsidRPr="0040130B" w:rsidRDefault="0040130B" w:rsidP="0040130B">
      <w:pPr>
        <w:pStyle w:val="Odstavecseseznamem"/>
        <w:spacing w:after="60"/>
        <w:contextualSpacing w:val="0"/>
        <w:jc w:val="both"/>
        <w:rPr>
          <w:rFonts w:ascii="Arial Narrow" w:hAnsi="Arial Narrow"/>
          <w:bCs/>
        </w:rPr>
      </w:pPr>
    </w:p>
    <w:p w14:paraId="7607A40C" w14:textId="09140ACC"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6CE0CC69"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 (doloženo kopií</w:t>
      </w:r>
      <w:r w:rsidR="00942993" w:rsidRPr="00942993">
        <w:rPr>
          <w:rFonts w:ascii="Arial Narrow" w:hAnsi="Arial Narrow"/>
          <w:szCs w:val="22"/>
        </w:rPr>
        <w:t xml:space="preserve"> osvědčení o autorizaci)</w:t>
      </w:r>
    </w:p>
    <w:p w14:paraId="63A59243" w14:textId="28C30027"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 xml:space="preserve">kvalifikace min. § 8 vyhlášky </w:t>
      </w:r>
      <w:r w:rsidR="005D6B17">
        <w:rPr>
          <w:rFonts w:ascii="Arial Narrow" w:hAnsi="Arial Narrow"/>
          <w:szCs w:val="22"/>
        </w:rPr>
        <w:t xml:space="preserve">č. </w:t>
      </w:r>
      <w:r w:rsidRPr="00942993">
        <w:rPr>
          <w:rFonts w:ascii="Arial Narrow" w:hAnsi="Arial Narrow"/>
          <w:szCs w:val="22"/>
        </w:rPr>
        <w:t>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r w:rsidR="00781569">
        <w:rPr>
          <w:rFonts w:ascii="Arial Narrow" w:hAnsi="Arial Narrow"/>
        </w:rPr>
        <w:t>(</w:t>
      </w:r>
      <w:r w:rsidR="00FF7710">
        <w:rPr>
          <w:rFonts w:ascii="Arial Narrow" w:hAnsi="Arial Narrow"/>
        </w:rPr>
        <w:t>doložena kopie dokladu</w:t>
      </w:r>
      <w:r w:rsidR="00781569">
        <w:rPr>
          <w:rFonts w:ascii="Arial Narrow" w:hAnsi="Arial Narrow"/>
        </w:rPr>
        <w:t>),</w:t>
      </w:r>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lastRenderedPageBreak/>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00E5810" w14:textId="341AE504" w:rsidR="00913F26" w:rsidRPr="00913F26" w:rsidRDefault="004A4F3F" w:rsidP="00913F26">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w:t>
      </w:r>
      <w:r w:rsidR="00F165AC" w:rsidRPr="00F165AC">
        <w:rPr>
          <w:rFonts w:ascii="Arial Narrow" w:hAnsi="Arial Narrow"/>
          <w:szCs w:val="22"/>
        </w:rPr>
        <w:t>byla kompletní rekonstrukce stávající technologie rozvodny nebo výstavba nové rozvodny o napěťové hladině 110 kV nebo vyšší s rozsahem minimálně 4 polí</w:t>
      </w:r>
      <w:r w:rsidR="00F165AC">
        <w:rPr>
          <w:rFonts w:ascii="Arial Narrow" w:hAnsi="Arial Narrow"/>
          <w:szCs w:val="22"/>
        </w:rPr>
        <w:t xml:space="preserve">, </w:t>
      </w:r>
      <w:r w:rsidR="00F165AC" w:rsidRPr="00942993">
        <w:rPr>
          <w:rFonts w:ascii="Arial Narrow" w:hAnsi="Arial Narrow"/>
          <w:szCs w:val="22"/>
        </w:rPr>
        <w:t>u každé ze zakázek, na kterých působil ve funkci stavbyvedoucího nebo v obdobné pozici</w:t>
      </w:r>
      <w:r w:rsidR="00F165AC" w:rsidRPr="00F165AC">
        <w:rPr>
          <w:rFonts w:ascii="Arial Narrow" w:hAnsi="Arial Narrow"/>
          <w:szCs w:val="22"/>
        </w:rPr>
        <w:t xml:space="preserve">. Rozvodnou se pro účely tohoto ustanovení rozumí rozvodna splňující definici elektrické stanice dle § 2 odst. 2 písm. a) podbod </w:t>
      </w:r>
      <w:r w:rsidR="0040130B">
        <w:rPr>
          <w:rFonts w:ascii="Arial Narrow" w:hAnsi="Arial Narrow"/>
          <w:szCs w:val="22"/>
        </w:rPr>
        <w:t>3</w:t>
      </w:r>
      <w:r w:rsidR="00F165AC" w:rsidRPr="00F165AC">
        <w:rPr>
          <w:rFonts w:ascii="Arial Narrow" w:hAnsi="Arial Narrow"/>
          <w:szCs w:val="22"/>
        </w:rPr>
        <w:t>. zák. č. 458/2000 Sb.</w:t>
      </w:r>
      <w:r w:rsidRPr="00942993">
        <w:rPr>
          <w:rFonts w:ascii="Arial Narrow" w:hAnsi="Arial Narrow"/>
          <w:szCs w:val="22"/>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337D62F3"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 xml:space="preserve">Min. odborná způsobilost podle § 8 vyhlášky </w:t>
            </w:r>
            <w:r w:rsidR="005D6B17">
              <w:rPr>
                <w:rFonts w:ascii="Arial Narrow" w:hAnsi="Arial Narrow"/>
                <w:sz w:val="20"/>
                <w:szCs w:val="20"/>
              </w:rPr>
              <w:t xml:space="preserve">č. </w:t>
            </w:r>
            <w:r w:rsidRPr="00942993">
              <w:rPr>
                <w:rFonts w:ascii="Arial Narrow" w:hAnsi="Arial Narrow"/>
                <w:sz w:val="20"/>
                <w:szCs w:val="20"/>
              </w:rPr>
              <w:t>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214BD88"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00F165AC">
              <w:t xml:space="preserve"> </w:t>
            </w:r>
            <w:r w:rsidR="00F165AC" w:rsidRPr="00F165AC">
              <w:rPr>
                <w:rFonts w:ascii="Arial Narrow" w:hAnsi="Arial Narrow"/>
                <w:sz w:val="20"/>
                <w:szCs w:val="22"/>
              </w:rPr>
              <w:t>byla kompletní rekonstrukce stávající technologie rozvodny nebo výstavba nové rozvodny o napěťové hladině 110 kV nebo vyšší s rozsahem minimálně 4 polí</w:t>
            </w:r>
            <w:r w:rsidR="00F165AC">
              <w:rPr>
                <w:rFonts w:ascii="Arial Narrow" w:hAnsi="Arial Narrow"/>
                <w:sz w:val="20"/>
                <w:szCs w:val="22"/>
              </w:rPr>
              <w:t xml:space="preserve">, </w:t>
            </w:r>
            <w:r w:rsidR="00F165AC" w:rsidRPr="00942993">
              <w:rPr>
                <w:rFonts w:ascii="Arial Narrow" w:hAnsi="Arial Narrow"/>
                <w:sz w:val="20"/>
                <w:szCs w:val="22"/>
              </w:rPr>
              <w:t xml:space="preserve"> u každé ze zakázek, na kterých působil ve funkci stavbyvedoucího nebo v obdobné pozici</w:t>
            </w:r>
            <w:r w:rsidR="00F165AC" w:rsidRPr="00F165AC">
              <w:rPr>
                <w:rFonts w:ascii="Arial Narrow" w:hAnsi="Arial Narrow"/>
                <w:sz w:val="20"/>
                <w:szCs w:val="22"/>
              </w:rPr>
              <w:t xml:space="preserve">. Rozvodnou se pro účely tohoto ustanovení rozumí rozvodna splňující definici elektrické stanice dle § 2 odst. 2 písm. a) podbod </w:t>
            </w:r>
            <w:r w:rsidR="0040130B">
              <w:rPr>
                <w:rFonts w:ascii="Arial Narrow" w:hAnsi="Arial Narrow"/>
                <w:sz w:val="20"/>
                <w:szCs w:val="22"/>
              </w:rPr>
              <w:t>3</w:t>
            </w:r>
            <w:r w:rsidR="00F165AC" w:rsidRPr="00F165AC">
              <w:rPr>
                <w:rFonts w:ascii="Arial Narrow" w:hAnsi="Arial Narrow"/>
                <w:sz w:val="20"/>
                <w:szCs w:val="22"/>
              </w:rPr>
              <w:t>. zák. č. 458/2000 Sb.</w:t>
            </w:r>
            <w:r w:rsidR="00F165AC">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5E541A14" w:rsidR="00866FAF" w:rsidRPr="00942993" w:rsidRDefault="00A3461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byla kompletní rekonstrukce stávající technologie rozvodny nebo výstavba nové rozvodny o napěťové hladině 110 kV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podbod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5C1724DE" w:rsidR="00942993" w:rsidRPr="00942993" w:rsidRDefault="00A3461F"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byla kompletní rekonstrukce stávající technologie rozvodny nebo výstavba nové rozvodny o napěťové hladině 110 kV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podbod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070EC060"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2B584DF6"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 xml:space="preserve">kvalifikace min. § 7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6D57A2AE" w14:textId="2D510D4E" w:rsidR="00913F26" w:rsidRPr="00913F26" w:rsidRDefault="004A4F3F" w:rsidP="00913F26">
      <w:pPr>
        <w:numPr>
          <w:ilvl w:val="0"/>
          <w:numId w:val="5"/>
        </w:numPr>
        <w:rPr>
          <w:rFonts w:ascii="Arial Narrow" w:hAnsi="Arial Narrow" w:cs="Arial"/>
          <w:sz w:val="20"/>
        </w:rPr>
      </w:pPr>
      <w:r w:rsidRPr="00226D0D">
        <w:rPr>
          <w:rFonts w:ascii="Arial Narrow" w:hAnsi="Arial Narrow" w:cs="Arial"/>
          <w:sz w:val="20"/>
        </w:rPr>
        <w:t xml:space="preserve">referenční zakázky: zkušenost alespoň se dvěma zakázkami, jejichž předmětem </w:t>
      </w:r>
      <w:r w:rsidR="00E15E97" w:rsidRPr="00E15E9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E15E97" w:rsidRPr="00E15E97">
        <w:rPr>
          <w:rFonts w:ascii="Arial Narrow" w:hAnsi="Arial Narrow" w:cs="Arial"/>
          <w:sz w:val="20"/>
        </w:rPr>
        <w:t>. zák. č. 458/2000 Sb., na kterých působil v obdobné pozici</w:t>
      </w:r>
      <w:r w:rsidRPr="00226D0D">
        <w:rPr>
          <w:rFonts w:ascii="Arial Narrow" w:hAnsi="Arial Narrow"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DA8F629"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756BDB64"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E15E97" w:rsidRPr="00E15E97">
              <w:rPr>
                <w:rFonts w:ascii="Arial Narrow" w:hAnsi="Arial Narrow"/>
                <w:sz w:val="20"/>
              </w:rPr>
              <w:t>. zák. č. 458/2000 Sb., na kterých působil v obdobné pozici</w:t>
            </w:r>
            <w:r w:rsidR="00E15E97">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2976BECF" w:rsidR="00866FAF"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00028CC0" w:rsidR="00226D0D" w:rsidRDefault="00226D0D" w:rsidP="00226D0D">
      <w:pPr>
        <w:rPr>
          <w:rFonts w:ascii="Arial Narrow" w:hAnsi="Arial Narrow" w:cs="Arial"/>
          <w:sz w:val="20"/>
        </w:rPr>
      </w:pPr>
    </w:p>
    <w:p w14:paraId="7CDE53CC" w14:textId="7841C633" w:rsidR="00913F26" w:rsidRDefault="00913F26" w:rsidP="00226D0D">
      <w:pPr>
        <w:rPr>
          <w:rFonts w:ascii="Arial Narrow" w:hAnsi="Arial Narrow" w:cs="Arial"/>
          <w:sz w:val="20"/>
        </w:rPr>
      </w:pPr>
    </w:p>
    <w:p w14:paraId="6224CCE1"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648E8453"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49245564"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3ECC6E33"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15859EBD" w:rsidR="00226D0D" w:rsidRDefault="00226D0D" w:rsidP="00226D0D">
      <w:pPr>
        <w:rPr>
          <w:rFonts w:ascii="Arial Narrow" w:hAnsi="Arial Narrow" w:cs="Arial"/>
          <w:sz w:val="20"/>
        </w:rPr>
      </w:pPr>
    </w:p>
    <w:p w14:paraId="0D3D340D"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4F951566"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2D2985F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40DFC26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59739CDD"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457CFE1A"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6 osob splňující kvalifikaci min. § 4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4BC47D67" w14:textId="523D8A40"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3 osoby splňující kvalifikace min. § 6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FF7710">
        <w:rPr>
          <w:rFonts w:ascii="Arial Narrow" w:hAnsi="Arial Narrow"/>
          <w:sz w:val="20"/>
        </w:rPr>
        <w:t>(doložena kopie dokladu</w:t>
      </w:r>
      <w:r w:rsidR="00781569">
        <w:rPr>
          <w:rFonts w:ascii="Arial Narrow" w:hAnsi="Arial Narrow"/>
          <w:sz w:val="20"/>
        </w:rPr>
        <w:t>),</w:t>
      </w:r>
    </w:p>
    <w:p w14:paraId="7AE7156E" w14:textId="31CD60F4" w:rsidR="00E75B7A" w:rsidRDefault="004A4F3F" w:rsidP="00E75B7A">
      <w:pPr>
        <w:numPr>
          <w:ilvl w:val="0"/>
          <w:numId w:val="5"/>
        </w:numPr>
        <w:rPr>
          <w:rFonts w:ascii="Arial Narrow" w:hAnsi="Arial Narrow" w:cs="Arial"/>
          <w:sz w:val="20"/>
        </w:rPr>
      </w:pPr>
      <w:r w:rsidRPr="004A4F3F">
        <w:rPr>
          <w:rFonts w:ascii="Arial Narrow" w:hAnsi="Arial Narrow" w:cs="Arial"/>
          <w:sz w:val="20"/>
        </w:rPr>
        <w:t xml:space="preserve">referenční zakázky: zkušenost alespoň s jednou zakázkou, jejímž předmětem </w:t>
      </w:r>
      <w:r w:rsidR="00E15E97" w:rsidRPr="00E15E9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E15E97" w:rsidRPr="00E15E97">
        <w:rPr>
          <w:rFonts w:ascii="Arial Narrow" w:hAnsi="Arial Narrow" w:cs="Arial"/>
          <w:sz w:val="20"/>
        </w:rPr>
        <w:t>. zák. č. 458/2000 Sb., na které působil v obdobné pozici</w:t>
      </w:r>
      <w:r w:rsidRPr="004A4F3F">
        <w:rPr>
          <w:rFonts w:ascii="Arial Narrow" w:hAnsi="Arial Narrow" w:cs="Arial"/>
          <w:sz w:val="20"/>
        </w:rPr>
        <w:t>;</w:t>
      </w:r>
    </w:p>
    <w:p w14:paraId="779E789A" w14:textId="77777777" w:rsidR="00913F26" w:rsidRPr="00E75B7A" w:rsidRDefault="00913F26" w:rsidP="00913F26">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0DC96A33"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3FCFC6A4"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E15E97" w:rsidRPr="00E15E97">
              <w:rPr>
                <w:rFonts w:ascii="Arial Narrow" w:hAnsi="Arial Narrow"/>
                <w:sz w:val="20"/>
              </w:rPr>
              <w:t>. zák. č. 458/2000 Sb., na které působil v obdobné pozici</w:t>
            </w:r>
            <w:r w:rsidR="00E15E97">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7A05866C" w14:textId="4102C5C2" w:rsidR="00913F26" w:rsidRDefault="00913F26" w:rsidP="00E75B7A">
      <w:pPr>
        <w:rPr>
          <w:rFonts w:ascii="Arial Narrow" w:hAnsi="Arial Narrow" w:cs="Arial"/>
          <w:sz w:val="20"/>
        </w:rPr>
      </w:pPr>
    </w:p>
    <w:p w14:paraId="22698C4E"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39BB558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275763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20DD5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39CF19F0"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B79C1F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1733AD4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DE9F848"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5D29EC5"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7754C2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119F3526"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D5DDB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39D319C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54A9C04C"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1A1ED8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99019D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01051F4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2138419"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2CC18A6B"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370C08E2" w14:textId="5760941C" w:rsidR="00E75B7A" w:rsidRDefault="00E75B7A" w:rsidP="00E75B7A">
      <w:pPr>
        <w:ind w:left="720"/>
        <w:rPr>
          <w:rFonts w:ascii="Arial Narrow" w:hAnsi="Arial Narrow" w:cs="Arial"/>
          <w:sz w:val="20"/>
        </w:rPr>
      </w:pPr>
    </w:p>
    <w:p w14:paraId="572068C2"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88CC19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98D60E7"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42C947C4"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F3314A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412DBF9A"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28942BC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A6CB3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1E878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48A49069"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902899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259BA29D"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15D019A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6810D3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C01996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0F75364B"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B45A03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265DD87C"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834F933" w14:textId="2D76BFD7" w:rsidR="00E75B7A" w:rsidRDefault="00E75B7A" w:rsidP="00E75B7A">
      <w:pPr>
        <w:ind w:left="720"/>
        <w:rPr>
          <w:rFonts w:ascii="Arial Narrow" w:hAnsi="Arial Narrow" w:cs="Arial"/>
          <w:sz w:val="20"/>
        </w:rPr>
      </w:pPr>
    </w:p>
    <w:p w14:paraId="0B1E77DB"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63EB17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2235EB5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6A3D885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CC5F9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5E3CD113"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0AC11CB3"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2953416"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513627" w:rsidRPr="00513627" w14:paraId="2F7FFF4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10C8CE23" w:rsidR="00E75B7A" w:rsidRPr="00513627" w:rsidRDefault="00E75B7A" w:rsidP="00F165AC">
            <w:pPr>
              <w:pStyle w:val="text"/>
              <w:widowControl/>
              <w:spacing w:before="0" w:line="240" w:lineRule="auto"/>
              <w:rPr>
                <w:rFonts w:ascii="Arial Narrow" w:hAnsi="Arial Narrow"/>
                <w:sz w:val="20"/>
                <w:szCs w:val="20"/>
                <w:rPrChange w:id="4" w:author="Popelková, Lenka" w:date="2022-03-08T12:35:00Z">
                  <w:rPr>
                    <w:rFonts w:ascii="Arial Narrow" w:hAnsi="Arial Narrow"/>
                    <w:color w:val="000000"/>
                    <w:sz w:val="20"/>
                    <w:szCs w:val="20"/>
                  </w:rPr>
                </w:rPrChange>
              </w:rPr>
            </w:pPr>
            <w:r w:rsidRPr="00513627">
              <w:rPr>
                <w:rFonts w:ascii="Arial Narrow" w:hAnsi="Arial Narrow"/>
                <w:sz w:val="20"/>
                <w:szCs w:val="20"/>
              </w:rPr>
              <w:t xml:space="preserve">Kvalifikační stupeň min. § 6 vyhlášky </w:t>
            </w:r>
            <w:r w:rsidR="005D6B17" w:rsidRPr="00513627">
              <w:rPr>
                <w:rFonts w:ascii="Arial Narrow" w:hAnsi="Arial Narrow"/>
                <w:sz w:val="20"/>
                <w:szCs w:val="20"/>
              </w:rPr>
              <w:t xml:space="preserve">č. </w:t>
            </w:r>
            <w:r w:rsidRPr="00513627">
              <w:rPr>
                <w:rFonts w:ascii="Arial Narrow" w:hAnsi="Arial Narrow"/>
                <w:sz w:val="20"/>
                <w:szCs w:val="20"/>
              </w:rPr>
              <w:t>50/1978 Sb., o odborné způsobilosti v energetice</w:t>
            </w:r>
            <w:r w:rsidRPr="00513627">
              <w:rPr>
                <w:rFonts w:ascii="Arial Narrow" w:hAnsi="Arial Narrow"/>
                <w:sz w:val="20"/>
                <w:szCs w:val="20"/>
                <w:rPrChange w:id="5" w:author="Popelková, Lenka" w:date="2022-03-08T12:35:00Z">
                  <w:rPr>
                    <w:rFonts w:ascii="Arial Narrow" w:hAnsi="Arial Narrow"/>
                    <w:color w:val="000000"/>
                    <w:sz w:val="20"/>
                    <w:szCs w:val="20"/>
                  </w:rPr>
                </w:rPrChange>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513627" w:rsidRDefault="00E75B7A" w:rsidP="00F165AC">
            <w:pPr>
              <w:pStyle w:val="text"/>
              <w:widowControl/>
              <w:spacing w:before="0" w:line="240" w:lineRule="auto"/>
              <w:rPr>
                <w:rFonts w:ascii="Arial Narrow" w:hAnsi="Arial Narrow" w:cs="Times New Roman"/>
                <w:sz w:val="20"/>
                <w:szCs w:val="20"/>
              </w:rPr>
            </w:pPr>
          </w:p>
        </w:tc>
      </w:tr>
      <w:tr w:rsidR="00513627" w:rsidRPr="00513627" w14:paraId="71D8D59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33457BD8"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513627" w:rsidRDefault="00E75B7A" w:rsidP="00F165AC">
            <w:pPr>
              <w:pStyle w:val="text"/>
              <w:widowControl/>
              <w:spacing w:before="0" w:line="240" w:lineRule="auto"/>
              <w:rPr>
                <w:rFonts w:ascii="Arial Narrow" w:hAnsi="Arial Narrow" w:cs="Times New Roman"/>
                <w:sz w:val="20"/>
                <w:szCs w:val="20"/>
              </w:rPr>
            </w:pPr>
            <w:r w:rsidRPr="00513627">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76E730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513627"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7DBDCC7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513627"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513627" w:rsidRDefault="00E75B7A"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7177E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513627"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199AB393" w:rsidR="00E75B7A" w:rsidRPr="00513627" w:rsidRDefault="00E15E97" w:rsidP="00F165AC">
            <w:pPr>
              <w:pStyle w:val="text"/>
              <w:widowControl/>
              <w:spacing w:before="0" w:line="240" w:lineRule="auto"/>
              <w:rPr>
                <w:rFonts w:ascii="Arial Narrow" w:hAnsi="Arial Narrow"/>
                <w:sz w:val="20"/>
                <w:szCs w:val="20"/>
              </w:rPr>
            </w:pPr>
            <w:r w:rsidRPr="00513627">
              <w:rPr>
                <w:rFonts w:ascii="Arial Narrow" w:hAnsi="Arial Narrow"/>
                <w:sz w:val="20"/>
                <w:szCs w:val="20"/>
              </w:rPr>
              <w:t xml:space="preserve">předmětem </w:t>
            </w:r>
            <w:r w:rsidRPr="0051362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513627">
              <w:rPr>
                <w:rFonts w:ascii="Arial Narrow" w:hAnsi="Arial Narrow"/>
                <w:sz w:val="20"/>
              </w:rPr>
              <w:t>3</w:t>
            </w:r>
            <w:r w:rsidRPr="00513627">
              <w:rPr>
                <w:rFonts w:ascii="Arial Narrow" w:hAnsi="Arial Narrow"/>
                <w:sz w:val="20"/>
              </w:rPr>
              <w:t xml:space="preserve">. zák. č. 458/2000 Sb., na které působil v obdobné pozici </w:t>
            </w:r>
            <w:r w:rsidRPr="00513627">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r w:rsidR="00513627" w:rsidRPr="00513627" w14:paraId="2814316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513627"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513627" w:rsidRDefault="00E75B7A" w:rsidP="00F165AC">
            <w:pPr>
              <w:pStyle w:val="text"/>
              <w:widowControl/>
              <w:spacing w:before="0" w:line="240" w:lineRule="auto"/>
              <w:rPr>
                <w:rFonts w:ascii="Arial Narrow" w:hAnsi="Arial Narrow" w:cs="Times New Roman"/>
                <w:sz w:val="20"/>
                <w:szCs w:val="20"/>
              </w:rPr>
            </w:pPr>
            <w:r w:rsidRPr="00513627">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513627" w:rsidRDefault="00E75B7A" w:rsidP="00F165AC">
            <w:pPr>
              <w:pStyle w:val="text"/>
              <w:widowControl/>
              <w:spacing w:before="0" w:line="240" w:lineRule="auto"/>
              <w:rPr>
                <w:rFonts w:ascii="Arial Narrow" w:hAnsi="Arial Narrow" w:cs="Times New Roman"/>
                <w:sz w:val="20"/>
                <w:szCs w:val="20"/>
                <w:highlight w:val="yellow"/>
              </w:rPr>
            </w:pPr>
          </w:p>
        </w:tc>
      </w:tr>
    </w:tbl>
    <w:p w14:paraId="29B830B5" w14:textId="2A97737B" w:rsidR="00E75B7A" w:rsidRPr="00513627" w:rsidRDefault="00E75B7A" w:rsidP="00E75B7A">
      <w:pPr>
        <w:ind w:left="720"/>
        <w:rPr>
          <w:rFonts w:ascii="Arial Narrow" w:hAnsi="Arial Narrow"/>
          <w:sz w:val="20"/>
          <w:highlight w:val="yellow"/>
        </w:rPr>
      </w:pPr>
    </w:p>
    <w:p w14:paraId="106DE8E5" w14:textId="02A24A00" w:rsidR="00913F26" w:rsidRPr="00513627" w:rsidRDefault="00913F26" w:rsidP="00E75B7A">
      <w:pPr>
        <w:ind w:left="720"/>
        <w:rPr>
          <w:rFonts w:ascii="Arial Narrow" w:hAnsi="Arial Narrow"/>
          <w:sz w:val="20"/>
          <w:highlight w:val="yellow"/>
        </w:rPr>
      </w:pPr>
    </w:p>
    <w:p w14:paraId="69117E5B" w14:textId="7AA6DFE3" w:rsidR="00544B77" w:rsidRPr="00513627" w:rsidRDefault="00544B77" w:rsidP="00544B77">
      <w:pPr>
        <w:pStyle w:val="Odstavecseseznamem"/>
        <w:numPr>
          <w:ilvl w:val="0"/>
          <w:numId w:val="4"/>
        </w:numPr>
        <w:spacing w:after="60"/>
        <w:contextualSpacing w:val="0"/>
        <w:jc w:val="both"/>
        <w:rPr>
          <w:rFonts w:ascii="Arial Narrow" w:hAnsi="Arial Narrow"/>
          <w:bCs/>
          <w:rPrChange w:id="6" w:author="Popelková, Lenka" w:date="2022-03-08T12:35:00Z">
            <w:rPr>
              <w:rFonts w:ascii="Arial Narrow" w:hAnsi="Arial Narrow"/>
              <w:bCs/>
              <w:color w:val="FF0000"/>
            </w:rPr>
          </w:rPrChange>
        </w:rPr>
      </w:pPr>
      <w:r w:rsidRPr="00513627">
        <w:rPr>
          <w:rFonts w:ascii="Arial Narrow" w:hAnsi="Arial Narrow"/>
          <w:rPrChange w:id="7" w:author="Popelková, Lenka" w:date="2022-03-08T12:35:00Z">
            <w:rPr>
              <w:rFonts w:ascii="Arial Narrow" w:hAnsi="Arial Narrow"/>
              <w:color w:val="FF0000"/>
            </w:rPr>
          </w:rPrChange>
        </w:rPr>
        <w:t xml:space="preserve">Zadavatel stanoví minimální požadavky na vzdělání a odbornou kvalifikaci </w:t>
      </w:r>
      <w:r w:rsidRPr="00513627">
        <w:rPr>
          <w:rFonts w:ascii="Arial Narrow" w:hAnsi="Arial Narrow"/>
          <w:b/>
          <w:rPrChange w:id="8" w:author="Popelková, Lenka" w:date="2022-03-08T12:35:00Z">
            <w:rPr>
              <w:rFonts w:ascii="Arial Narrow" w:hAnsi="Arial Narrow"/>
              <w:b/>
              <w:color w:val="FF0000"/>
            </w:rPr>
          </w:rPrChange>
        </w:rPr>
        <w:t xml:space="preserve">montér </w:t>
      </w:r>
      <w:r w:rsidR="003019EB" w:rsidRPr="00513627">
        <w:rPr>
          <w:rFonts w:ascii="Arial Narrow" w:hAnsi="Arial Narrow"/>
          <w:b/>
          <w:rPrChange w:id="9" w:author="Popelková, Lenka" w:date="2022-03-08T12:35:00Z">
            <w:rPr>
              <w:rFonts w:ascii="Arial Narrow" w:hAnsi="Arial Narrow"/>
              <w:b/>
              <w:color w:val="FF0000"/>
            </w:rPr>
          </w:rPrChange>
        </w:rPr>
        <w:t xml:space="preserve">pro pokládku kabelů </w:t>
      </w:r>
      <w:r w:rsidRPr="00513627">
        <w:rPr>
          <w:rFonts w:ascii="Arial Narrow" w:hAnsi="Arial Narrow"/>
          <w:rPrChange w:id="10" w:author="Popelková, Lenka" w:date="2022-03-08T12:35:00Z">
            <w:rPr>
              <w:rFonts w:ascii="Arial Narrow" w:hAnsi="Arial Narrow"/>
              <w:color w:val="FF0000"/>
            </w:rPr>
          </w:rPrChange>
        </w:rPr>
        <w:t>takto:</w:t>
      </w:r>
    </w:p>
    <w:p w14:paraId="4F28CA02" w14:textId="1A86110F" w:rsidR="00544B77" w:rsidRPr="00513627" w:rsidRDefault="00544B77" w:rsidP="00544B77">
      <w:pPr>
        <w:numPr>
          <w:ilvl w:val="0"/>
          <w:numId w:val="5"/>
        </w:numPr>
        <w:rPr>
          <w:rFonts w:ascii="Arial Narrow" w:hAnsi="Arial Narrow" w:cs="Arial"/>
          <w:sz w:val="20"/>
          <w:rPrChange w:id="11" w:author="Popelková, Lenka" w:date="2022-03-08T12:35:00Z">
            <w:rPr>
              <w:rFonts w:ascii="Arial Narrow" w:hAnsi="Arial Narrow" w:cs="Arial"/>
              <w:color w:val="FF0000"/>
              <w:sz w:val="20"/>
            </w:rPr>
          </w:rPrChange>
        </w:rPr>
      </w:pPr>
      <w:r w:rsidRPr="00513627">
        <w:rPr>
          <w:rFonts w:ascii="Arial Narrow" w:hAnsi="Arial Narrow" w:cs="Arial"/>
          <w:sz w:val="20"/>
          <w:rPrChange w:id="12" w:author="Popelková, Lenka" w:date="2022-03-08T12:35:00Z">
            <w:rPr>
              <w:rFonts w:ascii="Arial Narrow" w:hAnsi="Arial Narrow" w:cs="Arial"/>
              <w:color w:val="FF0000"/>
              <w:sz w:val="20"/>
            </w:rPr>
          </w:rPrChange>
        </w:rPr>
        <w:t xml:space="preserve">alespoň 3 osoby splňující kvalifikace min. § 6 vyhlášky </w:t>
      </w:r>
      <w:r w:rsidR="005D6B17" w:rsidRPr="00513627">
        <w:rPr>
          <w:rFonts w:ascii="Arial Narrow" w:hAnsi="Arial Narrow" w:cs="Arial"/>
          <w:sz w:val="20"/>
          <w:rPrChange w:id="13" w:author="Popelková, Lenka" w:date="2022-03-08T12:35:00Z">
            <w:rPr>
              <w:rFonts w:ascii="Arial Narrow" w:hAnsi="Arial Narrow" w:cs="Arial"/>
              <w:color w:val="FF0000"/>
              <w:sz w:val="20"/>
            </w:rPr>
          </w:rPrChange>
        </w:rPr>
        <w:t xml:space="preserve">č. </w:t>
      </w:r>
      <w:r w:rsidRPr="00513627">
        <w:rPr>
          <w:rFonts w:ascii="Arial Narrow" w:hAnsi="Arial Narrow" w:cs="Arial"/>
          <w:sz w:val="20"/>
          <w:rPrChange w:id="14" w:author="Popelková, Lenka" w:date="2022-03-08T12:35:00Z">
            <w:rPr>
              <w:rFonts w:ascii="Arial Narrow" w:hAnsi="Arial Narrow" w:cs="Arial"/>
              <w:color w:val="FF0000"/>
              <w:sz w:val="20"/>
            </w:rPr>
          </w:rPrChange>
        </w:rPr>
        <w:t xml:space="preserve">50/1978 Sb., o odborné způsobilosti v energetice </w:t>
      </w:r>
      <w:r w:rsidRPr="00513627">
        <w:rPr>
          <w:rFonts w:ascii="Arial Narrow" w:hAnsi="Arial Narrow"/>
          <w:sz w:val="20"/>
          <w:rPrChange w:id="15" w:author="Popelková, Lenka" w:date="2022-03-08T12:35:00Z">
            <w:rPr>
              <w:rFonts w:ascii="Arial Narrow" w:hAnsi="Arial Narrow"/>
              <w:color w:val="FF0000"/>
              <w:sz w:val="20"/>
            </w:rPr>
          </w:rPrChange>
        </w:rPr>
        <w:t>(doložena kopie dokladu),</w:t>
      </w:r>
    </w:p>
    <w:p w14:paraId="6E63A950" w14:textId="731ABD75" w:rsidR="003019EB" w:rsidRPr="00513627" w:rsidRDefault="00544B77" w:rsidP="003019EB">
      <w:pPr>
        <w:numPr>
          <w:ilvl w:val="0"/>
          <w:numId w:val="5"/>
        </w:numPr>
        <w:rPr>
          <w:rFonts w:ascii="Arial Narrow" w:hAnsi="Arial Narrow" w:cs="Arial"/>
          <w:sz w:val="20"/>
        </w:rPr>
      </w:pPr>
      <w:r w:rsidRPr="00513627">
        <w:rPr>
          <w:rFonts w:ascii="Arial Narrow" w:hAnsi="Arial Narrow" w:cs="Arial"/>
          <w:sz w:val="20"/>
          <w:rPrChange w:id="16" w:author="Popelková, Lenka" w:date="2022-03-08T12:35:00Z">
            <w:rPr>
              <w:rFonts w:ascii="Arial Narrow" w:hAnsi="Arial Narrow" w:cs="Arial"/>
              <w:color w:val="FF0000"/>
              <w:sz w:val="20"/>
            </w:rPr>
          </w:rPrChange>
        </w:rPr>
        <w:t xml:space="preserve">referenční zakázky: </w:t>
      </w:r>
      <w:r w:rsidR="003019EB" w:rsidRPr="00513627">
        <w:rPr>
          <w:rFonts w:ascii="Arial Narrow" w:hAnsi="Arial Narrow"/>
          <w:sz w:val="20"/>
          <w:rPrChange w:id="17" w:author="Popelková, Lenka" w:date="2022-03-08T12:35:00Z">
            <w:rPr>
              <w:rFonts w:ascii="Arial Narrow" w:hAnsi="Arial Narrow"/>
              <w:color w:val="FF0000"/>
              <w:sz w:val="20"/>
            </w:rPr>
          </w:rPrChange>
        </w:rPr>
        <w:t xml:space="preserve">zkušenost alespoň s jednou zakázkou, jejímž předmětem byla realizace a pokládka kabelového vedení 110 kV včetně montáže kabelových koncovek, konektorů a spojek (kabelových armatur) </w:t>
      </w:r>
      <w:r w:rsidR="005D6B17" w:rsidRPr="00513627">
        <w:rPr>
          <w:rFonts w:ascii="Arial Narrow" w:hAnsi="Arial Narrow"/>
          <w:sz w:val="20"/>
          <w:rPrChange w:id="18" w:author="Popelková, Lenka" w:date="2022-03-08T12:35:00Z">
            <w:rPr>
              <w:rFonts w:ascii="Arial Narrow" w:hAnsi="Arial Narrow"/>
              <w:color w:val="FF0000"/>
              <w:sz w:val="20"/>
            </w:rPr>
          </w:rPrChange>
        </w:rPr>
        <w:t xml:space="preserve">                    </w:t>
      </w:r>
      <w:r w:rsidR="003019EB" w:rsidRPr="00513627">
        <w:rPr>
          <w:rFonts w:ascii="Arial Narrow" w:hAnsi="Arial Narrow"/>
          <w:sz w:val="20"/>
          <w:rPrChange w:id="19" w:author="Popelková, Lenka" w:date="2022-03-08T12:35:00Z">
            <w:rPr>
              <w:rFonts w:ascii="Arial Narrow" w:hAnsi="Arial Narrow"/>
              <w:color w:val="FF0000"/>
              <w:sz w:val="20"/>
            </w:rPr>
          </w:rPrChange>
        </w:rPr>
        <w:t>v rámci připojení tohoto kabelového vedení a to v min. délce 500 m u každé  referenční zakázky</w:t>
      </w:r>
      <w:r w:rsidR="003019EB" w:rsidRPr="00513627">
        <w:rPr>
          <w:rFonts w:ascii="Arial Narrow" w:hAnsi="Arial Narrow" w:cs="Arial"/>
          <w:sz w:val="20"/>
        </w:rPr>
        <w:t>;</w:t>
      </w: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513627" w14:paraId="6368BE25" w14:textId="77777777" w:rsidTr="0059231A">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1F5A39D1" w14:textId="2D681BD8" w:rsidR="003019EB" w:rsidRPr="00513627" w:rsidRDefault="003019EB" w:rsidP="0059231A">
            <w:pPr>
              <w:pStyle w:val="text"/>
              <w:widowControl/>
              <w:spacing w:before="0" w:line="240" w:lineRule="auto"/>
              <w:jc w:val="center"/>
              <w:rPr>
                <w:rFonts w:ascii="Arial Narrow" w:hAnsi="Arial Narrow"/>
                <w:b/>
                <w:bCs/>
                <w:sz w:val="20"/>
                <w:szCs w:val="20"/>
                <w:rPrChange w:id="20" w:author="Popelková, Lenka" w:date="2022-03-08T12:35:00Z">
                  <w:rPr>
                    <w:rFonts w:ascii="Arial Narrow" w:hAnsi="Arial Narrow"/>
                    <w:b/>
                    <w:bCs/>
                    <w:color w:val="FF0000"/>
                    <w:sz w:val="20"/>
                    <w:szCs w:val="20"/>
                  </w:rPr>
                </w:rPrChange>
              </w:rPr>
            </w:pPr>
            <w:r w:rsidRPr="00513627">
              <w:rPr>
                <w:rFonts w:ascii="Arial Narrow" w:hAnsi="Arial Narrow"/>
                <w:b/>
                <w:bCs/>
                <w:caps/>
                <w:sz w:val="28"/>
                <w:szCs w:val="18"/>
                <w:rPrChange w:id="21" w:author="Popelková, Lenka" w:date="2022-03-08T12:35:00Z">
                  <w:rPr>
                    <w:rFonts w:ascii="Arial Narrow" w:hAnsi="Arial Narrow"/>
                    <w:b/>
                    <w:bCs/>
                    <w:caps/>
                    <w:color w:val="FF0000"/>
                    <w:sz w:val="28"/>
                    <w:szCs w:val="18"/>
                  </w:rPr>
                </w:rPrChange>
              </w:rPr>
              <w:t>montér 10</w:t>
            </w:r>
          </w:p>
        </w:tc>
      </w:tr>
      <w:tr w:rsidR="00513627" w:rsidRPr="00513627" w14:paraId="34A601C0"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44538CA0" w14:textId="77777777" w:rsidR="003019EB" w:rsidRPr="00513627" w:rsidRDefault="003019EB" w:rsidP="0059231A">
            <w:pPr>
              <w:pStyle w:val="text"/>
              <w:widowControl/>
              <w:spacing w:before="0" w:line="240" w:lineRule="auto"/>
              <w:rPr>
                <w:rFonts w:ascii="Arial Narrow" w:hAnsi="Arial Narrow"/>
                <w:b/>
                <w:bCs/>
                <w:sz w:val="20"/>
                <w:szCs w:val="20"/>
                <w:rPrChange w:id="22"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23" w:author="Popelková, Lenka" w:date="2022-03-08T12:35:00Z">
                  <w:rPr>
                    <w:rFonts w:ascii="Arial Narrow" w:hAnsi="Arial Narrow"/>
                    <w:b/>
                    <w:bCs/>
                    <w:color w:val="FF0000"/>
                    <w:sz w:val="20"/>
                    <w:szCs w:val="20"/>
                  </w:rPr>
                </w:rPrChange>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446A147" w14:textId="77777777" w:rsidR="003019EB" w:rsidRPr="00513627" w:rsidRDefault="003019EB" w:rsidP="0059231A">
            <w:pPr>
              <w:pStyle w:val="text"/>
              <w:widowControl/>
              <w:spacing w:before="0" w:line="240" w:lineRule="auto"/>
              <w:rPr>
                <w:rFonts w:ascii="Arial Narrow" w:hAnsi="Arial Narrow"/>
                <w:b/>
                <w:bCs/>
                <w:sz w:val="20"/>
                <w:szCs w:val="20"/>
                <w:rPrChange w:id="24"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25" w:author="Popelková, Lenka" w:date="2022-03-08T12:35:00Z">
                  <w:rPr>
                    <w:rFonts w:ascii="Arial Narrow" w:hAnsi="Arial Narrow"/>
                    <w:b/>
                    <w:bCs/>
                    <w:color w:val="FF0000"/>
                    <w:sz w:val="20"/>
                    <w:szCs w:val="20"/>
                  </w:rPr>
                </w:rPrChange>
              </w:rPr>
              <w:t>Naplnění požadovaného údaje</w:t>
            </w:r>
          </w:p>
        </w:tc>
      </w:tr>
      <w:tr w:rsidR="00513627" w:rsidRPr="00513627" w14:paraId="6E117406"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5F9DFE3C" w14:textId="77777777" w:rsidR="003019EB" w:rsidRPr="00513627" w:rsidRDefault="003019EB" w:rsidP="0059231A">
            <w:pPr>
              <w:pStyle w:val="text"/>
              <w:widowControl/>
              <w:spacing w:before="0" w:line="240" w:lineRule="auto"/>
              <w:rPr>
                <w:rFonts w:ascii="Arial Narrow" w:hAnsi="Arial Narrow"/>
                <w:sz w:val="20"/>
                <w:szCs w:val="20"/>
                <w:rPrChange w:id="26" w:author="Popelková, Lenka" w:date="2022-03-08T12:35:00Z">
                  <w:rPr>
                    <w:rFonts w:ascii="Arial Narrow" w:hAnsi="Arial Narrow"/>
                    <w:color w:val="FF0000"/>
                    <w:sz w:val="20"/>
                    <w:szCs w:val="20"/>
                  </w:rPr>
                </w:rPrChange>
              </w:rPr>
            </w:pPr>
            <w:r w:rsidRPr="00513627">
              <w:rPr>
                <w:rFonts w:ascii="Arial Narrow" w:hAnsi="Arial Narrow"/>
                <w:sz w:val="20"/>
                <w:szCs w:val="20"/>
                <w:rPrChange w:id="27" w:author="Popelková, Lenka" w:date="2022-03-08T12:35:00Z">
                  <w:rPr>
                    <w:rFonts w:ascii="Arial Narrow" w:hAnsi="Arial Narrow"/>
                    <w:color w:val="FF0000"/>
                    <w:sz w:val="20"/>
                    <w:szCs w:val="20"/>
                  </w:rPr>
                </w:rPrChange>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2F3BAF" w14:textId="77777777" w:rsidR="003019EB" w:rsidRPr="00513627" w:rsidRDefault="003019EB" w:rsidP="0059231A">
            <w:pPr>
              <w:pStyle w:val="text"/>
              <w:widowControl/>
              <w:spacing w:before="0" w:line="240" w:lineRule="auto"/>
              <w:rPr>
                <w:rFonts w:ascii="Arial Narrow" w:hAnsi="Arial Narrow" w:cs="Times New Roman"/>
                <w:sz w:val="20"/>
                <w:szCs w:val="20"/>
                <w:rPrChange w:id="28" w:author="Popelková, Lenka" w:date="2022-03-08T12:35:00Z">
                  <w:rPr>
                    <w:rFonts w:ascii="Arial Narrow" w:hAnsi="Arial Narrow" w:cs="Times New Roman"/>
                    <w:color w:val="FF0000"/>
                    <w:sz w:val="20"/>
                    <w:szCs w:val="20"/>
                  </w:rPr>
                </w:rPrChange>
              </w:rPr>
            </w:pPr>
          </w:p>
        </w:tc>
      </w:tr>
      <w:tr w:rsidR="00513627" w:rsidRPr="00513627" w14:paraId="268F307C"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2E9D0703" w14:textId="77777777" w:rsidR="003019EB" w:rsidRPr="00513627" w:rsidRDefault="003019EB" w:rsidP="0059231A">
            <w:pPr>
              <w:pStyle w:val="text"/>
              <w:widowControl/>
              <w:spacing w:before="0" w:line="240" w:lineRule="auto"/>
              <w:rPr>
                <w:rFonts w:ascii="Arial Narrow" w:hAnsi="Arial Narrow"/>
                <w:sz w:val="20"/>
                <w:szCs w:val="20"/>
                <w:rPrChange w:id="29" w:author="Popelková, Lenka" w:date="2022-03-08T12:35:00Z">
                  <w:rPr>
                    <w:rFonts w:ascii="Arial Narrow" w:hAnsi="Arial Narrow"/>
                    <w:color w:val="FF0000"/>
                    <w:sz w:val="20"/>
                    <w:szCs w:val="20"/>
                  </w:rPr>
                </w:rPrChange>
              </w:rPr>
            </w:pPr>
            <w:r w:rsidRPr="00513627">
              <w:rPr>
                <w:rFonts w:ascii="Arial Narrow" w:hAnsi="Arial Narrow"/>
                <w:sz w:val="20"/>
                <w:szCs w:val="20"/>
                <w:rPrChange w:id="30" w:author="Popelková, Lenka" w:date="2022-03-08T12:35:00Z">
                  <w:rPr>
                    <w:rFonts w:ascii="Arial Narrow" w:hAnsi="Arial Narrow"/>
                    <w:color w:val="FF0000"/>
                    <w:sz w:val="20"/>
                    <w:szCs w:val="20"/>
                  </w:rPr>
                </w:rPrChange>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22C93E" w14:textId="77777777" w:rsidR="003019EB" w:rsidRPr="00513627" w:rsidRDefault="003019EB" w:rsidP="0059231A">
            <w:pPr>
              <w:pStyle w:val="text"/>
              <w:widowControl/>
              <w:spacing w:before="0" w:line="240" w:lineRule="auto"/>
              <w:rPr>
                <w:rFonts w:ascii="Arial Narrow" w:hAnsi="Arial Narrow" w:cs="Times New Roman"/>
                <w:sz w:val="20"/>
                <w:szCs w:val="20"/>
                <w:rPrChange w:id="31" w:author="Popelková, Lenka" w:date="2022-03-08T12:35:00Z">
                  <w:rPr>
                    <w:rFonts w:ascii="Arial Narrow" w:hAnsi="Arial Narrow" w:cs="Times New Roman"/>
                    <w:color w:val="FF0000"/>
                    <w:sz w:val="20"/>
                    <w:szCs w:val="20"/>
                  </w:rPr>
                </w:rPrChange>
              </w:rPr>
            </w:pPr>
          </w:p>
        </w:tc>
      </w:tr>
      <w:tr w:rsidR="00513627" w:rsidRPr="00513627" w14:paraId="1C4275AF"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5E43BA2B" w14:textId="6A92197C" w:rsidR="003019EB" w:rsidRPr="00513627" w:rsidRDefault="003019EB" w:rsidP="0059231A">
            <w:pPr>
              <w:pStyle w:val="text"/>
              <w:widowControl/>
              <w:spacing w:before="0" w:line="240" w:lineRule="auto"/>
              <w:rPr>
                <w:rFonts w:ascii="Arial Narrow" w:hAnsi="Arial Narrow"/>
                <w:sz w:val="20"/>
                <w:szCs w:val="20"/>
                <w:rPrChange w:id="32" w:author="Popelková, Lenka" w:date="2022-03-08T12:35:00Z">
                  <w:rPr>
                    <w:rFonts w:ascii="Arial Narrow" w:hAnsi="Arial Narrow"/>
                    <w:color w:val="FF0000"/>
                    <w:sz w:val="20"/>
                    <w:szCs w:val="20"/>
                  </w:rPr>
                </w:rPrChange>
              </w:rPr>
            </w:pPr>
            <w:r w:rsidRPr="00513627">
              <w:rPr>
                <w:rFonts w:ascii="Arial Narrow" w:hAnsi="Arial Narrow"/>
                <w:sz w:val="20"/>
                <w:szCs w:val="20"/>
                <w:rPrChange w:id="33" w:author="Popelková, Lenka" w:date="2022-03-08T12:35:00Z">
                  <w:rPr>
                    <w:rFonts w:ascii="Arial Narrow" w:hAnsi="Arial Narrow"/>
                    <w:color w:val="FF0000"/>
                    <w:sz w:val="20"/>
                    <w:szCs w:val="20"/>
                  </w:rPr>
                </w:rPrChange>
              </w:rPr>
              <w:t xml:space="preserve">Kvalifikační stupeň min. § 6 vyhlášky </w:t>
            </w:r>
            <w:r w:rsidR="005D6B17" w:rsidRPr="00513627">
              <w:rPr>
                <w:rFonts w:ascii="Arial Narrow" w:hAnsi="Arial Narrow"/>
                <w:sz w:val="20"/>
                <w:szCs w:val="20"/>
                <w:rPrChange w:id="34" w:author="Popelková, Lenka" w:date="2022-03-08T12:35:00Z">
                  <w:rPr>
                    <w:rFonts w:ascii="Arial Narrow" w:hAnsi="Arial Narrow"/>
                    <w:color w:val="FF0000"/>
                    <w:sz w:val="20"/>
                    <w:szCs w:val="20"/>
                  </w:rPr>
                </w:rPrChange>
              </w:rPr>
              <w:t xml:space="preserve">č. </w:t>
            </w:r>
            <w:r w:rsidRPr="00513627">
              <w:rPr>
                <w:rFonts w:ascii="Arial Narrow" w:hAnsi="Arial Narrow"/>
                <w:sz w:val="20"/>
                <w:szCs w:val="20"/>
                <w:rPrChange w:id="35" w:author="Popelková, Lenka" w:date="2022-03-08T12:35:00Z">
                  <w:rPr>
                    <w:rFonts w:ascii="Arial Narrow" w:hAnsi="Arial Narrow"/>
                    <w:color w:val="FF0000"/>
                    <w:sz w:val="20"/>
                    <w:szCs w:val="20"/>
                  </w:rPr>
                </w:rPrChange>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49FB81" w14:textId="77777777" w:rsidR="003019EB" w:rsidRPr="00513627" w:rsidRDefault="003019EB" w:rsidP="0059231A">
            <w:pPr>
              <w:pStyle w:val="text"/>
              <w:widowControl/>
              <w:spacing w:before="0" w:line="240" w:lineRule="auto"/>
              <w:rPr>
                <w:rFonts w:ascii="Arial Narrow" w:hAnsi="Arial Narrow" w:cs="Times New Roman"/>
                <w:sz w:val="20"/>
                <w:szCs w:val="20"/>
                <w:rPrChange w:id="36" w:author="Popelková, Lenka" w:date="2022-03-08T12:35:00Z">
                  <w:rPr>
                    <w:rFonts w:ascii="Arial Narrow" w:hAnsi="Arial Narrow" w:cs="Times New Roman"/>
                    <w:color w:val="FF0000"/>
                    <w:sz w:val="20"/>
                    <w:szCs w:val="20"/>
                  </w:rPr>
                </w:rPrChange>
              </w:rPr>
            </w:pPr>
          </w:p>
        </w:tc>
      </w:tr>
      <w:tr w:rsidR="00513627" w:rsidRPr="00513627" w14:paraId="076DF101"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3CA96AAE" w14:textId="77777777" w:rsidR="003019EB" w:rsidRPr="00513627" w:rsidRDefault="003019EB" w:rsidP="0059231A">
            <w:pPr>
              <w:pStyle w:val="text"/>
              <w:widowControl/>
              <w:spacing w:before="0" w:line="240" w:lineRule="auto"/>
              <w:rPr>
                <w:rFonts w:ascii="Arial Narrow" w:hAnsi="Arial Narrow"/>
                <w:sz w:val="20"/>
                <w:szCs w:val="20"/>
                <w:rPrChange w:id="37" w:author="Popelková, Lenka" w:date="2022-03-08T12:35:00Z">
                  <w:rPr>
                    <w:rFonts w:ascii="Arial Narrow" w:hAnsi="Arial Narrow"/>
                    <w:color w:val="FF0000"/>
                    <w:sz w:val="20"/>
                    <w:szCs w:val="20"/>
                  </w:rPr>
                </w:rPrChange>
              </w:rPr>
            </w:pPr>
            <w:r w:rsidRPr="00513627">
              <w:rPr>
                <w:rFonts w:ascii="Arial Narrow" w:hAnsi="Arial Narrow"/>
                <w:sz w:val="20"/>
                <w:szCs w:val="20"/>
                <w:rPrChange w:id="38" w:author="Popelková, Lenka" w:date="2022-03-08T12:35:00Z">
                  <w:rPr>
                    <w:rFonts w:ascii="Arial Narrow" w:hAnsi="Arial Narrow"/>
                    <w:color w:val="FF0000"/>
                    <w:sz w:val="20"/>
                    <w:szCs w:val="20"/>
                  </w:rPr>
                </w:rPrChange>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A6E6037"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39" w:author="Popelková, Lenka" w:date="2022-03-08T12:35:00Z">
                  <w:rPr>
                    <w:rFonts w:ascii="Arial Narrow" w:hAnsi="Arial Narrow" w:cs="Times New Roman"/>
                    <w:color w:val="FF0000"/>
                    <w:sz w:val="20"/>
                    <w:szCs w:val="20"/>
                    <w:highlight w:val="yellow"/>
                  </w:rPr>
                </w:rPrChange>
              </w:rPr>
            </w:pPr>
          </w:p>
        </w:tc>
      </w:tr>
      <w:tr w:rsidR="00513627" w:rsidRPr="00513627" w14:paraId="27E49091" w14:textId="77777777" w:rsidTr="0059231A">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1FC370BB" w14:textId="77777777" w:rsidR="003019EB" w:rsidRPr="00513627" w:rsidRDefault="003019EB" w:rsidP="0059231A">
            <w:pPr>
              <w:pStyle w:val="text"/>
              <w:widowControl/>
              <w:spacing w:before="0" w:line="240" w:lineRule="auto"/>
              <w:rPr>
                <w:rFonts w:ascii="Arial Narrow" w:hAnsi="Arial Narrow"/>
                <w:sz w:val="20"/>
                <w:szCs w:val="20"/>
                <w:rPrChange w:id="40" w:author="Popelková, Lenka" w:date="2022-03-08T12:35:00Z">
                  <w:rPr>
                    <w:rFonts w:ascii="Arial Narrow" w:hAnsi="Arial Narrow"/>
                    <w:color w:val="FF0000"/>
                    <w:sz w:val="20"/>
                    <w:szCs w:val="20"/>
                  </w:rPr>
                </w:rPrChange>
              </w:rPr>
            </w:pPr>
            <w:r w:rsidRPr="00513627">
              <w:rPr>
                <w:rFonts w:ascii="Arial Narrow" w:hAnsi="Arial Narrow"/>
                <w:sz w:val="20"/>
                <w:szCs w:val="20"/>
                <w:rPrChange w:id="41" w:author="Popelková, Lenka" w:date="2022-03-08T12:35:00Z">
                  <w:rPr>
                    <w:rFonts w:ascii="Arial Narrow" w:hAnsi="Arial Narrow"/>
                    <w:color w:val="FF0000"/>
                    <w:sz w:val="20"/>
                    <w:szCs w:val="20"/>
                  </w:rPr>
                </w:rPrChange>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7C886B5" w14:textId="77777777" w:rsidR="003019EB" w:rsidRPr="00513627" w:rsidRDefault="003019EB" w:rsidP="0059231A">
            <w:pPr>
              <w:pStyle w:val="text"/>
              <w:widowControl/>
              <w:spacing w:before="0" w:line="240" w:lineRule="auto"/>
              <w:rPr>
                <w:rFonts w:ascii="Arial Narrow" w:hAnsi="Arial Narrow" w:cs="Times New Roman"/>
                <w:sz w:val="20"/>
                <w:szCs w:val="20"/>
                <w:rPrChange w:id="42"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43" w:author="Popelková, Lenka" w:date="2022-03-08T12:35:00Z">
                  <w:rPr>
                    <w:rFonts w:ascii="Arial Narrow" w:hAnsi="Arial Narrow"/>
                    <w:color w:val="FF0000"/>
                    <w:sz w:val="20"/>
                    <w:szCs w:val="20"/>
                  </w:rPr>
                </w:rPrChange>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4A040"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44" w:author="Popelková, Lenka" w:date="2022-03-08T12:35:00Z">
                  <w:rPr>
                    <w:rFonts w:ascii="Arial Narrow" w:hAnsi="Arial Narrow" w:cs="Times New Roman"/>
                    <w:color w:val="FF0000"/>
                    <w:sz w:val="20"/>
                    <w:szCs w:val="20"/>
                    <w:highlight w:val="yellow"/>
                  </w:rPr>
                </w:rPrChange>
              </w:rPr>
            </w:pPr>
          </w:p>
        </w:tc>
      </w:tr>
      <w:tr w:rsidR="00513627" w:rsidRPr="00513627" w14:paraId="50491FE4" w14:textId="77777777" w:rsidTr="0059231A">
        <w:trPr>
          <w:cantSplit/>
          <w:jc w:val="center"/>
        </w:trPr>
        <w:tc>
          <w:tcPr>
            <w:tcW w:w="1204" w:type="dxa"/>
            <w:vMerge/>
            <w:tcBorders>
              <w:left w:val="single" w:sz="4" w:space="0" w:color="auto"/>
              <w:right w:val="single" w:sz="4" w:space="0" w:color="auto"/>
            </w:tcBorders>
            <w:vAlign w:val="center"/>
          </w:tcPr>
          <w:p w14:paraId="068AD1F0" w14:textId="77777777" w:rsidR="003019EB" w:rsidRPr="00513627" w:rsidRDefault="003019EB" w:rsidP="0059231A">
            <w:pPr>
              <w:pStyle w:val="text"/>
              <w:widowControl/>
              <w:spacing w:before="0" w:line="240" w:lineRule="auto"/>
              <w:rPr>
                <w:rFonts w:ascii="Arial Narrow" w:hAnsi="Arial Narrow"/>
                <w:sz w:val="20"/>
                <w:szCs w:val="20"/>
                <w:rPrChange w:id="45" w:author="Popelková, Lenka" w:date="2022-03-08T12:35:00Z">
                  <w:rPr>
                    <w:rFonts w:ascii="Arial Narrow" w:hAnsi="Arial Narrow"/>
                    <w:color w:val="FF0000"/>
                    <w:sz w:val="20"/>
                    <w:szCs w:val="20"/>
                  </w:rPr>
                </w:rPrChange>
              </w:rPr>
            </w:pPr>
          </w:p>
        </w:tc>
        <w:tc>
          <w:tcPr>
            <w:tcW w:w="4962" w:type="dxa"/>
            <w:tcBorders>
              <w:top w:val="single" w:sz="4" w:space="0" w:color="auto"/>
              <w:left w:val="single" w:sz="4" w:space="0" w:color="auto"/>
              <w:bottom w:val="single" w:sz="4" w:space="0" w:color="auto"/>
              <w:right w:val="single" w:sz="4" w:space="0" w:color="auto"/>
            </w:tcBorders>
          </w:tcPr>
          <w:p w14:paraId="16A48DB3" w14:textId="77777777" w:rsidR="003019EB" w:rsidRPr="00513627" w:rsidRDefault="003019EB" w:rsidP="0059231A">
            <w:pPr>
              <w:pStyle w:val="text"/>
              <w:widowControl/>
              <w:spacing w:before="0" w:line="240" w:lineRule="auto"/>
              <w:rPr>
                <w:rFonts w:ascii="Arial Narrow" w:hAnsi="Arial Narrow"/>
                <w:sz w:val="20"/>
                <w:szCs w:val="20"/>
                <w:rPrChange w:id="46" w:author="Popelková, Lenka" w:date="2022-03-08T12:35:00Z">
                  <w:rPr>
                    <w:rFonts w:ascii="Arial Narrow" w:hAnsi="Arial Narrow"/>
                    <w:color w:val="FF0000"/>
                    <w:sz w:val="20"/>
                    <w:szCs w:val="20"/>
                  </w:rPr>
                </w:rPrChange>
              </w:rPr>
            </w:pPr>
            <w:r w:rsidRPr="00513627">
              <w:rPr>
                <w:rFonts w:ascii="Arial Narrow" w:hAnsi="Arial Narrow"/>
                <w:sz w:val="20"/>
                <w:szCs w:val="20"/>
                <w:rPrChange w:id="47" w:author="Popelková, Lenka" w:date="2022-03-08T12:35:00Z">
                  <w:rPr>
                    <w:rFonts w:ascii="Arial Narrow" w:hAnsi="Arial Narrow"/>
                    <w:color w:val="FF0000"/>
                    <w:sz w:val="20"/>
                    <w:szCs w:val="20"/>
                  </w:rPr>
                </w:rPrChange>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1DCD7A1"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48" w:author="Popelková, Lenka" w:date="2022-03-08T12:35:00Z">
                  <w:rPr>
                    <w:rFonts w:ascii="Arial Narrow" w:hAnsi="Arial Narrow" w:cs="Times New Roman"/>
                    <w:color w:val="FF0000"/>
                    <w:sz w:val="20"/>
                    <w:szCs w:val="20"/>
                    <w:highlight w:val="yellow"/>
                  </w:rPr>
                </w:rPrChange>
              </w:rPr>
            </w:pPr>
          </w:p>
        </w:tc>
      </w:tr>
      <w:tr w:rsidR="00513627" w:rsidRPr="00513627" w14:paraId="6EAA234D" w14:textId="77777777" w:rsidTr="0059231A">
        <w:trPr>
          <w:cantSplit/>
          <w:jc w:val="center"/>
        </w:trPr>
        <w:tc>
          <w:tcPr>
            <w:tcW w:w="1204" w:type="dxa"/>
            <w:vMerge/>
            <w:tcBorders>
              <w:left w:val="single" w:sz="4" w:space="0" w:color="auto"/>
              <w:right w:val="single" w:sz="4" w:space="0" w:color="auto"/>
            </w:tcBorders>
            <w:vAlign w:val="center"/>
            <w:hideMark/>
          </w:tcPr>
          <w:p w14:paraId="205956F4" w14:textId="77777777" w:rsidR="003019EB" w:rsidRPr="00513627" w:rsidRDefault="003019EB" w:rsidP="0059231A">
            <w:pPr>
              <w:rPr>
                <w:rFonts w:ascii="Arial Narrow" w:hAnsi="Arial Narrow" w:cs="Arial"/>
                <w:sz w:val="20"/>
                <w:lang w:eastAsia="en-US"/>
                <w:rPrChange w:id="49"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1E69A26A" w14:textId="77777777" w:rsidR="003019EB" w:rsidRPr="00513627" w:rsidRDefault="003019EB" w:rsidP="0059231A">
            <w:pPr>
              <w:pStyle w:val="text"/>
              <w:widowControl/>
              <w:spacing w:before="0" w:line="240" w:lineRule="auto"/>
              <w:rPr>
                <w:rFonts w:ascii="Arial Narrow" w:hAnsi="Arial Narrow"/>
                <w:sz w:val="20"/>
                <w:szCs w:val="20"/>
                <w:rPrChange w:id="50" w:author="Popelková, Lenka" w:date="2022-03-08T12:35:00Z">
                  <w:rPr>
                    <w:rFonts w:ascii="Arial Narrow" w:hAnsi="Arial Narrow"/>
                    <w:color w:val="FF0000"/>
                    <w:sz w:val="20"/>
                    <w:szCs w:val="20"/>
                  </w:rPr>
                </w:rPrChange>
              </w:rPr>
            </w:pPr>
            <w:r w:rsidRPr="00513627">
              <w:rPr>
                <w:rFonts w:ascii="Arial Narrow" w:hAnsi="Arial Narrow"/>
                <w:sz w:val="20"/>
                <w:szCs w:val="20"/>
                <w:rPrChange w:id="51" w:author="Popelková, Lenka" w:date="2022-03-08T12:35:00Z">
                  <w:rPr>
                    <w:rFonts w:ascii="Arial Narrow" w:hAnsi="Arial Narrow"/>
                    <w:color w:val="FF0000"/>
                    <w:sz w:val="20"/>
                    <w:szCs w:val="20"/>
                  </w:rPr>
                </w:rPrChange>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8872D4"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52" w:author="Popelková, Lenka" w:date="2022-03-08T12:35:00Z">
                  <w:rPr>
                    <w:rFonts w:ascii="Arial Narrow" w:hAnsi="Arial Narrow" w:cs="Times New Roman"/>
                    <w:color w:val="FF0000"/>
                    <w:sz w:val="20"/>
                    <w:szCs w:val="20"/>
                    <w:highlight w:val="yellow"/>
                  </w:rPr>
                </w:rPrChange>
              </w:rPr>
            </w:pPr>
          </w:p>
        </w:tc>
      </w:tr>
      <w:tr w:rsidR="00513627" w:rsidRPr="00513627" w14:paraId="05A509A4" w14:textId="77777777" w:rsidTr="0059231A">
        <w:trPr>
          <w:cantSplit/>
          <w:jc w:val="center"/>
        </w:trPr>
        <w:tc>
          <w:tcPr>
            <w:tcW w:w="1204" w:type="dxa"/>
            <w:vMerge/>
            <w:tcBorders>
              <w:left w:val="single" w:sz="4" w:space="0" w:color="auto"/>
              <w:right w:val="single" w:sz="4" w:space="0" w:color="auto"/>
            </w:tcBorders>
            <w:vAlign w:val="center"/>
            <w:hideMark/>
          </w:tcPr>
          <w:p w14:paraId="10193D95" w14:textId="77777777" w:rsidR="003019EB" w:rsidRPr="00513627" w:rsidRDefault="003019EB" w:rsidP="0059231A">
            <w:pPr>
              <w:rPr>
                <w:rFonts w:ascii="Arial Narrow" w:hAnsi="Arial Narrow" w:cs="Arial"/>
                <w:sz w:val="20"/>
                <w:lang w:eastAsia="en-US"/>
                <w:rPrChange w:id="53"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335C334E" w14:textId="77777777" w:rsidR="003019EB" w:rsidRPr="00513627" w:rsidRDefault="003019EB" w:rsidP="0059231A">
            <w:pPr>
              <w:pStyle w:val="text"/>
              <w:widowControl/>
              <w:spacing w:before="0" w:line="240" w:lineRule="auto"/>
              <w:rPr>
                <w:rFonts w:ascii="Arial Narrow" w:hAnsi="Arial Narrow"/>
                <w:sz w:val="20"/>
                <w:szCs w:val="20"/>
                <w:rPrChange w:id="54" w:author="Popelková, Lenka" w:date="2022-03-08T12:35:00Z">
                  <w:rPr>
                    <w:rFonts w:ascii="Arial Narrow" w:hAnsi="Arial Narrow"/>
                    <w:color w:val="FF0000"/>
                    <w:sz w:val="20"/>
                    <w:szCs w:val="20"/>
                  </w:rPr>
                </w:rPrChange>
              </w:rPr>
            </w:pPr>
            <w:r w:rsidRPr="00513627">
              <w:rPr>
                <w:rFonts w:ascii="Arial Narrow" w:hAnsi="Arial Narrow"/>
                <w:sz w:val="20"/>
                <w:szCs w:val="20"/>
                <w:rPrChange w:id="55" w:author="Popelková, Lenka" w:date="2022-03-08T12:35:00Z">
                  <w:rPr>
                    <w:rFonts w:ascii="Arial Narrow" w:hAnsi="Arial Narrow"/>
                    <w:color w:val="FF0000"/>
                    <w:sz w:val="20"/>
                    <w:szCs w:val="20"/>
                  </w:rPr>
                </w:rPrChange>
              </w:rPr>
              <w:t xml:space="preserve">předmětem </w:t>
            </w:r>
            <w:r w:rsidRPr="00513627">
              <w:rPr>
                <w:rFonts w:ascii="Arial Narrow" w:hAnsi="Arial Narrow"/>
                <w:sz w:val="20"/>
                <w:rPrChange w:id="56" w:author="Popelková, Lenka" w:date="2022-03-08T12:35:00Z">
                  <w:rPr>
                    <w:rFonts w:ascii="Arial Narrow" w:hAnsi="Arial Narrow"/>
                    <w:color w:val="FF0000"/>
                    <w:sz w:val="20"/>
                  </w:rPr>
                </w:rPrChange>
              </w:rPr>
              <w:t xml:space="preserve">byla zkušenost alespoň s jednou zakázkou, jejímž předmětem byla realizace a pokládka kabelového vedení 110 kV včetně montáže kabelových koncovek, konektorů a spojek (kabelových armatur) v rámci připojení tohoto kabelového vedení a to v min. délce 500 m u každé  referenční zakázky </w:t>
            </w:r>
            <w:r w:rsidRPr="00513627">
              <w:rPr>
                <w:rFonts w:ascii="Arial Narrow" w:hAnsi="Arial Narrow"/>
                <w:sz w:val="20"/>
                <w:szCs w:val="20"/>
                <w:rPrChange w:id="57" w:author="Popelková, Lenka" w:date="2022-03-08T12:35:00Z">
                  <w:rPr>
                    <w:rFonts w:ascii="Arial Narrow" w:hAnsi="Arial Narrow"/>
                    <w:color w:val="FF0000"/>
                    <w:sz w:val="20"/>
                    <w:szCs w:val="20"/>
                  </w:rPr>
                </w:rPrChange>
              </w:rPr>
              <w:t>(ano/ne, stručný popis stavby, název,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28F752"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58" w:author="Popelková, Lenka" w:date="2022-03-08T12:35:00Z">
                  <w:rPr>
                    <w:rFonts w:ascii="Arial Narrow" w:hAnsi="Arial Narrow" w:cs="Times New Roman"/>
                    <w:color w:val="FF0000"/>
                    <w:sz w:val="20"/>
                    <w:szCs w:val="20"/>
                    <w:highlight w:val="yellow"/>
                  </w:rPr>
                </w:rPrChange>
              </w:rPr>
            </w:pPr>
          </w:p>
        </w:tc>
      </w:tr>
      <w:tr w:rsidR="00513627" w:rsidRPr="00513627" w14:paraId="2E100D39" w14:textId="77777777" w:rsidTr="0059231A">
        <w:trPr>
          <w:cantSplit/>
          <w:jc w:val="center"/>
        </w:trPr>
        <w:tc>
          <w:tcPr>
            <w:tcW w:w="1204" w:type="dxa"/>
            <w:vMerge/>
            <w:tcBorders>
              <w:left w:val="single" w:sz="4" w:space="0" w:color="auto"/>
              <w:right w:val="single" w:sz="4" w:space="0" w:color="auto"/>
            </w:tcBorders>
            <w:vAlign w:val="center"/>
            <w:hideMark/>
          </w:tcPr>
          <w:p w14:paraId="276F8E01" w14:textId="77777777" w:rsidR="003019EB" w:rsidRPr="00513627" w:rsidRDefault="003019EB" w:rsidP="0059231A">
            <w:pPr>
              <w:rPr>
                <w:rFonts w:ascii="Arial Narrow" w:hAnsi="Arial Narrow" w:cs="Arial"/>
                <w:sz w:val="20"/>
                <w:lang w:eastAsia="en-US"/>
                <w:rPrChange w:id="59"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7DA78364" w14:textId="77777777" w:rsidR="003019EB" w:rsidRPr="00513627" w:rsidRDefault="003019EB" w:rsidP="0059231A">
            <w:pPr>
              <w:pStyle w:val="text"/>
              <w:widowControl/>
              <w:spacing w:before="0" w:line="240" w:lineRule="auto"/>
              <w:rPr>
                <w:rFonts w:ascii="Arial Narrow" w:hAnsi="Arial Narrow" w:cs="Times New Roman"/>
                <w:sz w:val="20"/>
                <w:szCs w:val="20"/>
                <w:rPrChange w:id="60"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61" w:author="Popelková, Lenka" w:date="2022-03-08T12:35:00Z">
                  <w:rPr>
                    <w:rFonts w:ascii="Arial Narrow" w:hAnsi="Arial Narrow"/>
                    <w:color w:val="FF0000"/>
                    <w:sz w:val="20"/>
                    <w:szCs w:val="20"/>
                  </w:rPr>
                </w:rPrChange>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89B07"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62" w:author="Popelková, Lenka" w:date="2022-03-08T12:35:00Z">
                  <w:rPr>
                    <w:rFonts w:ascii="Arial Narrow" w:hAnsi="Arial Narrow" w:cs="Times New Roman"/>
                    <w:color w:val="FF0000"/>
                    <w:sz w:val="20"/>
                    <w:szCs w:val="20"/>
                    <w:highlight w:val="yellow"/>
                  </w:rPr>
                </w:rPrChange>
              </w:rPr>
            </w:pPr>
          </w:p>
        </w:tc>
      </w:tr>
      <w:tr w:rsidR="00513627" w:rsidRPr="00513627" w14:paraId="6D8763EC" w14:textId="77777777" w:rsidTr="0059231A">
        <w:trPr>
          <w:cantSplit/>
          <w:jc w:val="center"/>
        </w:trPr>
        <w:tc>
          <w:tcPr>
            <w:tcW w:w="1204" w:type="dxa"/>
            <w:vMerge/>
            <w:tcBorders>
              <w:left w:val="single" w:sz="4" w:space="0" w:color="auto"/>
              <w:right w:val="single" w:sz="4" w:space="0" w:color="auto"/>
            </w:tcBorders>
            <w:vAlign w:val="center"/>
          </w:tcPr>
          <w:p w14:paraId="38D80798" w14:textId="77777777" w:rsidR="003019EB" w:rsidRPr="00513627" w:rsidRDefault="003019EB" w:rsidP="0059231A">
            <w:pPr>
              <w:rPr>
                <w:rFonts w:ascii="Arial Narrow" w:hAnsi="Arial Narrow" w:cs="Arial"/>
                <w:sz w:val="20"/>
                <w:lang w:eastAsia="en-US"/>
                <w:rPrChange w:id="63"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tcPr>
          <w:p w14:paraId="52A81B6C" w14:textId="77777777" w:rsidR="003019EB" w:rsidRPr="00513627" w:rsidRDefault="003019EB" w:rsidP="0059231A">
            <w:pPr>
              <w:pStyle w:val="text"/>
              <w:widowControl/>
              <w:spacing w:before="0" w:line="240" w:lineRule="auto"/>
              <w:rPr>
                <w:rFonts w:ascii="Arial Narrow" w:hAnsi="Arial Narrow"/>
                <w:sz w:val="20"/>
                <w:szCs w:val="20"/>
                <w:rPrChange w:id="64" w:author="Popelková, Lenka" w:date="2022-03-08T12:35:00Z">
                  <w:rPr>
                    <w:rFonts w:ascii="Arial Narrow" w:hAnsi="Arial Narrow"/>
                    <w:color w:val="FF0000"/>
                    <w:sz w:val="20"/>
                    <w:szCs w:val="20"/>
                  </w:rPr>
                </w:rPrChange>
              </w:rPr>
            </w:pPr>
            <w:r w:rsidRPr="00513627">
              <w:rPr>
                <w:rFonts w:ascii="Arial Narrow" w:hAnsi="Arial Narrow"/>
                <w:sz w:val="20"/>
                <w:szCs w:val="20"/>
                <w:rPrChange w:id="65" w:author="Popelková, Lenka" w:date="2022-03-08T12:35:00Z">
                  <w:rPr>
                    <w:rFonts w:ascii="Arial Narrow" w:hAnsi="Arial Narrow"/>
                    <w:color w:val="FF0000"/>
                    <w:sz w:val="20"/>
                    <w:szCs w:val="20"/>
                  </w:rPr>
                </w:rPrChange>
              </w:rPr>
              <w:t>Délka trasy kabelového vedení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630E9D6"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66" w:author="Popelková, Lenka" w:date="2022-03-08T12:35:00Z">
                  <w:rPr>
                    <w:rFonts w:ascii="Arial Narrow" w:hAnsi="Arial Narrow" w:cs="Times New Roman"/>
                    <w:color w:val="FF0000"/>
                    <w:sz w:val="20"/>
                    <w:szCs w:val="20"/>
                    <w:highlight w:val="yellow"/>
                  </w:rPr>
                </w:rPrChange>
              </w:rPr>
            </w:pPr>
          </w:p>
        </w:tc>
      </w:tr>
      <w:tr w:rsidR="00513627" w:rsidRPr="00513627" w14:paraId="531E60E0" w14:textId="77777777" w:rsidTr="0059231A">
        <w:trPr>
          <w:cantSplit/>
          <w:trHeight w:val="320"/>
          <w:jc w:val="center"/>
        </w:trPr>
        <w:tc>
          <w:tcPr>
            <w:tcW w:w="1204" w:type="dxa"/>
            <w:tcBorders>
              <w:left w:val="single" w:sz="4" w:space="0" w:color="auto"/>
              <w:bottom w:val="single" w:sz="4" w:space="0" w:color="auto"/>
              <w:right w:val="single" w:sz="4" w:space="0" w:color="auto"/>
            </w:tcBorders>
            <w:vAlign w:val="center"/>
          </w:tcPr>
          <w:p w14:paraId="7E1142E0" w14:textId="77777777" w:rsidR="003019EB" w:rsidRPr="00513627" w:rsidRDefault="003019EB" w:rsidP="0059231A">
            <w:pPr>
              <w:rPr>
                <w:rFonts w:ascii="Arial Narrow" w:hAnsi="Arial Narrow" w:cs="Arial"/>
                <w:sz w:val="20"/>
                <w:lang w:eastAsia="en-US"/>
                <w:rPrChange w:id="67"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vAlign w:val="center"/>
          </w:tcPr>
          <w:p w14:paraId="5BF17D7A" w14:textId="6F62C779" w:rsidR="003019EB" w:rsidRPr="00513627" w:rsidRDefault="003019EB" w:rsidP="00B2606D">
            <w:pPr>
              <w:pStyle w:val="text"/>
              <w:rPr>
                <w:rFonts w:ascii="Arial Narrow" w:hAnsi="Arial Narrow"/>
                <w:sz w:val="20"/>
                <w:szCs w:val="20"/>
                <w:rPrChange w:id="68" w:author="Popelková, Lenka" w:date="2022-03-08T12:35:00Z">
                  <w:rPr>
                    <w:rFonts w:ascii="Arial Narrow" w:hAnsi="Arial Narrow"/>
                    <w:color w:val="FF0000"/>
                    <w:sz w:val="20"/>
                    <w:szCs w:val="20"/>
                  </w:rPr>
                </w:rPrChange>
              </w:rPr>
            </w:pPr>
            <w:r w:rsidRPr="00513627">
              <w:rPr>
                <w:rFonts w:ascii="Arial Narrow" w:hAnsi="Arial Narrow"/>
                <w:sz w:val="20"/>
                <w:szCs w:val="20"/>
                <w:rPrChange w:id="69" w:author="Popelková, Lenka" w:date="2022-03-08T12:35:00Z">
                  <w:rPr>
                    <w:rFonts w:ascii="Arial Narrow" w:hAnsi="Arial Narrow"/>
                    <w:color w:val="FF0000"/>
                    <w:sz w:val="20"/>
                    <w:szCs w:val="20"/>
                  </w:rPr>
                </w:rPrChange>
              </w:rPr>
              <w:t>Typ použitého kabelu (typové označení, výrobce, průřez)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679726"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70" w:author="Popelková, Lenka" w:date="2022-03-08T12:35:00Z">
                  <w:rPr>
                    <w:rFonts w:ascii="Arial Narrow" w:hAnsi="Arial Narrow" w:cs="Times New Roman"/>
                    <w:color w:val="FF0000"/>
                    <w:sz w:val="20"/>
                    <w:szCs w:val="20"/>
                    <w:highlight w:val="yellow"/>
                  </w:rPr>
                </w:rPrChange>
              </w:rPr>
            </w:pPr>
          </w:p>
        </w:tc>
      </w:tr>
    </w:tbl>
    <w:p w14:paraId="55CC72BA" w14:textId="77777777" w:rsidR="003019EB" w:rsidRPr="00513627" w:rsidRDefault="003019EB" w:rsidP="003019EB">
      <w:pPr>
        <w:spacing w:after="60"/>
        <w:rPr>
          <w:rFonts w:ascii="Arial Narrow" w:hAnsi="Arial Narrow"/>
          <w:bCs/>
        </w:rPr>
      </w:pPr>
    </w:p>
    <w:p w14:paraId="7AFAD348" w14:textId="77777777" w:rsidR="003019EB" w:rsidRPr="00513627" w:rsidRDefault="003019EB" w:rsidP="003019EB">
      <w:pPr>
        <w:spacing w:after="60"/>
        <w:rPr>
          <w:rFonts w:ascii="Arial Narrow" w:hAnsi="Arial Narrow"/>
          <w:bCs/>
        </w:rPr>
      </w:pP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513627" w14:paraId="5F0356EE" w14:textId="77777777" w:rsidTr="0059231A">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4352EAB7" w14:textId="19964544" w:rsidR="003019EB" w:rsidRPr="00513627" w:rsidRDefault="003019EB" w:rsidP="0059231A">
            <w:pPr>
              <w:pStyle w:val="text"/>
              <w:widowControl/>
              <w:spacing w:before="0" w:line="240" w:lineRule="auto"/>
              <w:jc w:val="center"/>
              <w:rPr>
                <w:rFonts w:ascii="Arial Narrow" w:hAnsi="Arial Narrow"/>
                <w:b/>
                <w:bCs/>
                <w:sz w:val="20"/>
                <w:szCs w:val="20"/>
                <w:rPrChange w:id="71" w:author="Popelková, Lenka" w:date="2022-03-08T12:35:00Z">
                  <w:rPr>
                    <w:rFonts w:ascii="Arial Narrow" w:hAnsi="Arial Narrow"/>
                    <w:b/>
                    <w:bCs/>
                    <w:color w:val="FF0000"/>
                    <w:sz w:val="20"/>
                    <w:szCs w:val="20"/>
                  </w:rPr>
                </w:rPrChange>
              </w:rPr>
            </w:pPr>
            <w:r w:rsidRPr="00513627">
              <w:rPr>
                <w:rFonts w:ascii="Arial Narrow" w:hAnsi="Arial Narrow"/>
                <w:b/>
                <w:bCs/>
                <w:caps/>
                <w:sz w:val="28"/>
                <w:szCs w:val="18"/>
                <w:rPrChange w:id="72" w:author="Popelková, Lenka" w:date="2022-03-08T12:35:00Z">
                  <w:rPr>
                    <w:rFonts w:ascii="Arial Narrow" w:hAnsi="Arial Narrow"/>
                    <w:b/>
                    <w:bCs/>
                    <w:caps/>
                    <w:color w:val="FF0000"/>
                    <w:sz w:val="28"/>
                    <w:szCs w:val="18"/>
                  </w:rPr>
                </w:rPrChange>
              </w:rPr>
              <w:lastRenderedPageBreak/>
              <w:t>montér 11</w:t>
            </w:r>
          </w:p>
        </w:tc>
      </w:tr>
      <w:tr w:rsidR="00513627" w:rsidRPr="00513627" w14:paraId="3874CCBE"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1E2ACA3F" w14:textId="77777777" w:rsidR="003019EB" w:rsidRPr="00513627" w:rsidRDefault="003019EB" w:rsidP="0059231A">
            <w:pPr>
              <w:pStyle w:val="text"/>
              <w:widowControl/>
              <w:spacing w:before="0" w:line="240" w:lineRule="auto"/>
              <w:rPr>
                <w:rFonts w:ascii="Arial Narrow" w:hAnsi="Arial Narrow"/>
                <w:b/>
                <w:bCs/>
                <w:sz w:val="20"/>
                <w:szCs w:val="20"/>
                <w:rPrChange w:id="73"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74" w:author="Popelková, Lenka" w:date="2022-03-08T12:35:00Z">
                  <w:rPr>
                    <w:rFonts w:ascii="Arial Narrow" w:hAnsi="Arial Narrow"/>
                    <w:b/>
                    <w:bCs/>
                    <w:color w:val="FF0000"/>
                    <w:sz w:val="20"/>
                    <w:szCs w:val="20"/>
                  </w:rPr>
                </w:rPrChange>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A9D87EF" w14:textId="77777777" w:rsidR="003019EB" w:rsidRPr="00513627" w:rsidRDefault="003019EB" w:rsidP="0059231A">
            <w:pPr>
              <w:pStyle w:val="text"/>
              <w:widowControl/>
              <w:spacing w:before="0" w:line="240" w:lineRule="auto"/>
              <w:rPr>
                <w:rFonts w:ascii="Arial Narrow" w:hAnsi="Arial Narrow"/>
                <w:b/>
                <w:bCs/>
                <w:sz w:val="20"/>
                <w:szCs w:val="20"/>
                <w:rPrChange w:id="75"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76" w:author="Popelková, Lenka" w:date="2022-03-08T12:35:00Z">
                  <w:rPr>
                    <w:rFonts w:ascii="Arial Narrow" w:hAnsi="Arial Narrow"/>
                    <w:b/>
                    <w:bCs/>
                    <w:color w:val="FF0000"/>
                    <w:sz w:val="20"/>
                    <w:szCs w:val="20"/>
                  </w:rPr>
                </w:rPrChange>
              </w:rPr>
              <w:t>Naplnění požadovaného údaje</w:t>
            </w:r>
          </w:p>
        </w:tc>
      </w:tr>
      <w:tr w:rsidR="00513627" w:rsidRPr="00513627" w14:paraId="49501672"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73DF6498" w14:textId="77777777" w:rsidR="003019EB" w:rsidRPr="00513627" w:rsidRDefault="003019EB" w:rsidP="0059231A">
            <w:pPr>
              <w:pStyle w:val="text"/>
              <w:widowControl/>
              <w:spacing w:before="0" w:line="240" w:lineRule="auto"/>
              <w:rPr>
                <w:rFonts w:ascii="Arial Narrow" w:hAnsi="Arial Narrow"/>
                <w:sz w:val="20"/>
                <w:szCs w:val="20"/>
                <w:rPrChange w:id="77" w:author="Popelková, Lenka" w:date="2022-03-08T12:35:00Z">
                  <w:rPr>
                    <w:rFonts w:ascii="Arial Narrow" w:hAnsi="Arial Narrow"/>
                    <w:color w:val="FF0000"/>
                    <w:sz w:val="20"/>
                    <w:szCs w:val="20"/>
                  </w:rPr>
                </w:rPrChange>
              </w:rPr>
            </w:pPr>
            <w:r w:rsidRPr="00513627">
              <w:rPr>
                <w:rFonts w:ascii="Arial Narrow" w:hAnsi="Arial Narrow"/>
                <w:sz w:val="20"/>
                <w:szCs w:val="20"/>
                <w:rPrChange w:id="78" w:author="Popelková, Lenka" w:date="2022-03-08T12:35:00Z">
                  <w:rPr>
                    <w:rFonts w:ascii="Arial Narrow" w:hAnsi="Arial Narrow"/>
                    <w:color w:val="FF0000"/>
                    <w:sz w:val="20"/>
                    <w:szCs w:val="20"/>
                  </w:rPr>
                </w:rPrChange>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2317AC" w14:textId="77777777" w:rsidR="003019EB" w:rsidRPr="00513627" w:rsidRDefault="003019EB" w:rsidP="0059231A">
            <w:pPr>
              <w:pStyle w:val="text"/>
              <w:widowControl/>
              <w:spacing w:before="0" w:line="240" w:lineRule="auto"/>
              <w:rPr>
                <w:rFonts w:ascii="Arial Narrow" w:hAnsi="Arial Narrow" w:cs="Times New Roman"/>
                <w:sz w:val="20"/>
                <w:szCs w:val="20"/>
                <w:rPrChange w:id="79" w:author="Popelková, Lenka" w:date="2022-03-08T12:35:00Z">
                  <w:rPr>
                    <w:rFonts w:ascii="Arial Narrow" w:hAnsi="Arial Narrow" w:cs="Times New Roman"/>
                    <w:color w:val="FF0000"/>
                    <w:sz w:val="20"/>
                    <w:szCs w:val="20"/>
                  </w:rPr>
                </w:rPrChange>
              </w:rPr>
            </w:pPr>
          </w:p>
        </w:tc>
      </w:tr>
      <w:tr w:rsidR="00513627" w:rsidRPr="00513627" w14:paraId="7468659F"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207A0203" w14:textId="77777777" w:rsidR="003019EB" w:rsidRPr="00513627" w:rsidRDefault="003019EB" w:rsidP="0059231A">
            <w:pPr>
              <w:pStyle w:val="text"/>
              <w:widowControl/>
              <w:spacing w:before="0" w:line="240" w:lineRule="auto"/>
              <w:rPr>
                <w:rFonts w:ascii="Arial Narrow" w:hAnsi="Arial Narrow"/>
                <w:sz w:val="20"/>
                <w:szCs w:val="20"/>
                <w:rPrChange w:id="80" w:author="Popelková, Lenka" w:date="2022-03-08T12:35:00Z">
                  <w:rPr>
                    <w:rFonts w:ascii="Arial Narrow" w:hAnsi="Arial Narrow"/>
                    <w:color w:val="FF0000"/>
                    <w:sz w:val="20"/>
                    <w:szCs w:val="20"/>
                  </w:rPr>
                </w:rPrChange>
              </w:rPr>
            </w:pPr>
            <w:r w:rsidRPr="00513627">
              <w:rPr>
                <w:rFonts w:ascii="Arial Narrow" w:hAnsi="Arial Narrow"/>
                <w:sz w:val="20"/>
                <w:szCs w:val="20"/>
                <w:rPrChange w:id="81" w:author="Popelková, Lenka" w:date="2022-03-08T12:35:00Z">
                  <w:rPr>
                    <w:rFonts w:ascii="Arial Narrow" w:hAnsi="Arial Narrow"/>
                    <w:color w:val="FF0000"/>
                    <w:sz w:val="20"/>
                    <w:szCs w:val="20"/>
                  </w:rPr>
                </w:rPrChange>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ABE477" w14:textId="77777777" w:rsidR="003019EB" w:rsidRPr="00513627" w:rsidRDefault="003019EB" w:rsidP="0059231A">
            <w:pPr>
              <w:pStyle w:val="text"/>
              <w:widowControl/>
              <w:spacing w:before="0" w:line="240" w:lineRule="auto"/>
              <w:rPr>
                <w:rFonts w:ascii="Arial Narrow" w:hAnsi="Arial Narrow" w:cs="Times New Roman"/>
                <w:sz w:val="20"/>
                <w:szCs w:val="20"/>
                <w:rPrChange w:id="82" w:author="Popelková, Lenka" w:date="2022-03-08T12:35:00Z">
                  <w:rPr>
                    <w:rFonts w:ascii="Arial Narrow" w:hAnsi="Arial Narrow" w:cs="Times New Roman"/>
                    <w:color w:val="FF0000"/>
                    <w:sz w:val="20"/>
                    <w:szCs w:val="20"/>
                  </w:rPr>
                </w:rPrChange>
              </w:rPr>
            </w:pPr>
          </w:p>
        </w:tc>
      </w:tr>
      <w:tr w:rsidR="00513627" w:rsidRPr="00513627" w14:paraId="124F9B23"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640F6E09" w14:textId="5D63EB36" w:rsidR="003019EB" w:rsidRPr="00513627" w:rsidRDefault="003019EB" w:rsidP="0059231A">
            <w:pPr>
              <w:pStyle w:val="text"/>
              <w:widowControl/>
              <w:spacing w:before="0" w:line="240" w:lineRule="auto"/>
              <w:rPr>
                <w:rFonts w:ascii="Arial Narrow" w:hAnsi="Arial Narrow"/>
                <w:sz w:val="20"/>
                <w:szCs w:val="20"/>
                <w:rPrChange w:id="83" w:author="Popelková, Lenka" w:date="2022-03-08T12:35:00Z">
                  <w:rPr>
                    <w:rFonts w:ascii="Arial Narrow" w:hAnsi="Arial Narrow"/>
                    <w:color w:val="FF0000"/>
                    <w:sz w:val="20"/>
                    <w:szCs w:val="20"/>
                  </w:rPr>
                </w:rPrChange>
              </w:rPr>
            </w:pPr>
            <w:r w:rsidRPr="00513627">
              <w:rPr>
                <w:rFonts w:ascii="Arial Narrow" w:hAnsi="Arial Narrow"/>
                <w:sz w:val="20"/>
                <w:szCs w:val="20"/>
                <w:rPrChange w:id="84" w:author="Popelková, Lenka" w:date="2022-03-08T12:35:00Z">
                  <w:rPr>
                    <w:rFonts w:ascii="Arial Narrow" w:hAnsi="Arial Narrow"/>
                    <w:color w:val="FF0000"/>
                    <w:sz w:val="20"/>
                    <w:szCs w:val="20"/>
                  </w:rPr>
                </w:rPrChange>
              </w:rPr>
              <w:t xml:space="preserve">Kvalifikační stupeň min. § 6 vyhlášky </w:t>
            </w:r>
            <w:r w:rsidR="005D6B17" w:rsidRPr="00513627">
              <w:rPr>
                <w:rFonts w:ascii="Arial Narrow" w:hAnsi="Arial Narrow"/>
                <w:sz w:val="20"/>
                <w:szCs w:val="20"/>
                <w:rPrChange w:id="85" w:author="Popelková, Lenka" w:date="2022-03-08T12:35:00Z">
                  <w:rPr>
                    <w:rFonts w:ascii="Arial Narrow" w:hAnsi="Arial Narrow"/>
                    <w:color w:val="FF0000"/>
                    <w:sz w:val="20"/>
                    <w:szCs w:val="20"/>
                  </w:rPr>
                </w:rPrChange>
              </w:rPr>
              <w:t xml:space="preserve">č. </w:t>
            </w:r>
            <w:r w:rsidRPr="00513627">
              <w:rPr>
                <w:rFonts w:ascii="Arial Narrow" w:hAnsi="Arial Narrow"/>
                <w:sz w:val="20"/>
                <w:szCs w:val="20"/>
                <w:rPrChange w:id="86" w:author="Popelková, Lenka" w:date="2022-03-08T12:35:00Z">
                  <w:rPr>
                    <w:rFonts w:ascii="Arial Narrow" w:hAnsi="Arial Narrow"/>
                    <w:color w:val="FF0000"/>
                    <w:sz w:val="20"/>
                    <w:szCs w:val="20"/>
                  </w:rPr>
                </w:rPrChange>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FD310D" w14:textId="77777777" w:rsidR="003019EB" w:rsidRPr="00513627" w:rsidRDefault="003019EB" w:rsidP="0059231A">
            <w:pPr>
              <w:pStyle w:val="text"/>
              <w:widowControl/>
              <w:spacing w:before="0" w:line="240" w:lineRule="auto"/>
              <w:rPr>
                <w:rFonts w:ascii="Arial Narrow" w:hAnsi="Arial Narrow" w:cs="Times New Roman"/>
                <w:sz w:val="20"/>
                <w:szCs w:val="20"/>
                <w:rPrChange w:id="87" w:author="Popelková, Lenka" w:date="2022-03-08T12:35:00Z">
                  <w:rPr>
                    <w:rFonts w:ascii="Arial Narrow" w:hAnsi="Arial Narrow" w:cs="Times New Roman"/>
                    <w:color w:val="FF0000"/>
                    <w:sz w:val="20"/>
                    <w:szCs w:val="20"/>
                  </w:rPr>
                </w:rPrChange>
              </w:rPr>
            </w:pPr>
          </w:p>
        </w:tc>
      </w:tr>
      <w:tr w:rsidR="00513627" w:rsidRPr="00513627" w14:paraId="78A64FAB"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12FF5846" w14:textId="77777777" w:rsidR="003019EB" w:rsidRPr="00513627" w:rsidRDefault="003019EB" w:rsidP="0059231A">
            <w:pPr>
              <w:pStyle w:val="text"/>
              <w:widowControl/>
              <w:spacing w:before="0" w:line="240" w:lineRule="auto"/>
              <w:rPr>
                <w:rFonts w:ascii="Arial Narrow" w:hAnsi="Arial Narrow"/>
                <w:sz w:val="20"/>
                <w:szCs w:val="20"/>
                <w:rPrChange w:id="88" w:author="Popelková, Lenka" w:date="2022-03-08T12:35:00Z">
                  <w:rPr>
                    <w:rFonts w:ascii="Arial Narrow" w:hAnsi="Arial Narrow"/>
                    <w:color w:val="FF0000"/>
                    <w:sz w:val="20"/>
                    <w:szCs w:val="20"/>
                  </w:rPr>
                </w:rPrChange>
              </w:rPr>
            </w:pPr>
            <w:r w:rsidRPr="00513627">
              <w:rPr>
                <w:rFonts w:ascii="Arial Narrow" w:hAnsi="Arial Narrow"/>
                <w:sz w:val="20"/>
                <w:szCs w:val="20"/>
                <w:rPrChange w:id="89" w:author="Popelková, Lenka" w:date="2022-03-08T12:35:00Z">
                  <w:rPr>
                    <w:rFonts w:ascii="Arial Narrow" w:hAnsi="Arial Narrow"/>
                    <w:color w:val="FF0000"/>
                    <w:sz w:val="20"/>
                    <w:szCs w:val="20"/>
                  </w:rPr>
                </w:rPrChange>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EA1EA3"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90" w:author="Popelková, Lenka" w:date="2022-03-08T12:35:00Z">
                  <w:rPr>
                    <w:rFonts w:ascii="Arial Narrow" w:hAnsi="Arial Narrow" w:cs="Times New Roman"/>
                    <w:color w:val="FF0000"/>
                    <w:sz w:val="20"/>
                    <w:szCs w:val="20"/>
                    <w:highlight w:val="yellow"/>
                  </w:rPr>
                </w:rPrChange>
              </w:rPr>
            </w:pPr>
          </w:p>
        </w:tc>
      </w:tr>
      <w:tr w:rsidR="00513627" w:rsidRPr="00513627" w14:paraId="6B24659A" w14:textId="77777777" w:rsidTr="0059231A">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1F4B4803" w14:textId="77777777" w:rsidR="003019EB" w:rsidRPr="00513627" w:rsidRDefault="003019EB" w:rsidP="0059231A">
            <w:pPr>
              <w:pStyle w:val="text"/>
              <w:widowControl/>
              <w:spacing w:before="0" w:line="240" w:lineRule="auto"/>
              <w:rPr>
                <w:rFonts w:ascii="Arial Narrow" w:hAnsi="Arial Narrow"/>
                <w:sz w:val="20"/>
                <w:szCs w:val="20"/>
                <w:rPrChange w:id="91" w:author="Popelková, Lenka" w:date="2022-03-08T12:35:00Z">
                  <w:rPr>
                    <w:rFonts w:ascii="Arial Narrow" w:hAnsi="Arial Narrow"/>
                    <w:color w:val="FF0000"/>
                    <w:sz w:val="20"/>
                    <w:szCs w:val="20"/>
                  </w:rPr>
                </w:rPrChange>
              </w:rPr>
            </w:pPr>
            <w:r w:rsidRPr="00513627">
              <w:rPr>
                <w:rFonts w:ascii="Arial Narrow" w:hAnsi="Arial Narrow"/>
                <w:sz w:val="20"/>
                <w:szCs w:val="20"/>
                <w:rPrChange w:id="92" w:author="Popelková, Lenka" w:date="2022-03-08T12:35:00Z">
                  <w:rPr>
                    <w:rFonts w:ascii="Arial Narrow" w:hAnsi="Arial Narrow"/>
                    <w:color w:val="FF0000"/>
                    <w:sz w:val="20"/>
                    <w:szCs w:val="20"/>
                  </w:rPr>
                </w:rPrChange>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165C5B" w14:textId="77777777" w:rsidR="003019EB" w:rsidRPr="00513627" w:rsidRDefault="003019EB" w:rsidP="0059231A">
            <w:pPr>
              <w:pStyle w:val="text"/>
              <w:widowControl/>
              <w:spacing w:before="0" w:line="240" w:lineRule="auto"/>
              <w:rPr>
                <w:rFonts w:ascii="Arial Narrow" w:hAnsi="Arial Narrow" w:cs="Times New Roman"/>
                <w:sz w:val="20"/>
                <w:szCs w:val="20"/>
                <w:rPrChange w:id="93"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94" w:author="Popelková, Lenka" w:date="2022-03-08T12:35:00Z">
                  <w:rPr>
                    <w:rFonts w:ascii="Arial Narrow" w:hAnsi="Arial Narrow"/>
                    <w:color w:val="FF0000"/>
                    <w:sz w:val="20"/>
                    <w:szCs w:val="20"/>
                  </w:rPr>
                </w:rPrChange>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1CA8D"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95" w:author="Popelková, Lenka" w:date="2022-03-08T12:35:00Z">
                  <w:rPr>
                    <w:rFonts w:ascii="Arial Narrow" w:hAnsi="Arial Narrow" w:cs="Times New Roman"/>
                    <w:color w:val="FF0000"/>
                    <w:sz w:val="20"/>
                    <w:szCs w:val="20"/>
                    <w:highlight w:val="yellow"/>
                  </w:rPr>
                </w:rPrChange>
              </w:rPr>
            </w:pPr>
          </w:p>
        </w:tc>
      </w:tr>
      <w:tr w:rsidR="00513627" w:rsidRPr="00513627" w14:paraId="581880B2" w14:textId="77777777" w:rsidTr="0059231A">
        <w:trPr>
          <w:cantSplit/>
          <w:jc w:val="center"/>
        </w:trPr>
        <w:tc>
          <w:tcPr>
            <w:tcW w:w="1204" w:type="dxa"/>
            <w:vMerge/>
            <w:tcBorders>
              <w:left w:val="single" w:sz="4" w:space="0" w:color="auto"/>
              <w:right w:val="single" w:sz="4" w:space="0" w:color="auto"/>
            </w:tcBorders>
            <w:vAlign w:val="center"/>
          </w:tcPr>
          <w:p w14:paraId="6E5AB1BD" w14:textId="77777777" w:rsidR="003019EB" w:rsidRPr="00513627" w:rsidRDefault="003019EB" w:rsidP="0059231A">
            <w:pPr>
              <w:pStyle w:val="text"/>
              <w:widowControl/>
              <w:spacing w:before="0" w:line="240" w:lineRule="auto"/>
              <w:rPr>
                <w:rFonts w:ascii="Arial Narrow" w:hAnsi="Arial Narrow"/>
                <w:sz w:val="20"/>
                <w:szCs w:val="20"/>
                <w:rPrChange w:id="96" w:author="Popelková, Lenka" w:date="2022-03-08T12:35:00Z">
                  <w:rPr>
                    <w:rFonts w:ascii="Arial Narrow" w:hAnsi="Arial Narrow"/>
                    <w:color w:val="FF0000"/>
                    <w:sz w:val="20"/>
                    <w:szCs w:val="20"/>
                  </w:rPr>
                </w:rPrChange>
              </w:rPr>
            </w:pPr>
          </w:p>
        </w:tc>
        <w:tc>
          <w:tcPr>
            <w:tcW w:w="4962" w:type="dxa"/>
            <w:tcBorders>
              <w:top w:val="single" w:sz="4" w:space="0" w:color="auto"/>
              <w:left w:val="single" w:sz="4" w:space="0" w:color="auto"/>
              <w:bottom w:val="single" w:sz="4" w:space="0" w:color="auto"/>
              <w:right w:val="single" w:sz="4" w:space="0" w:color="auto"/>
            </w:tcBorders>
          </w:tcPr>
          <w:p w14:paraId="286195F9" w14:textId="77777777" w:rsidR="003019EB" w:rsidRPr="00513627" w:rsidRDefault="003019EB" w:rsidP="0059231A">
            <w:pPr>
              <w:pStyle w:val="text"/>
              <w:widowControl/>
              <w:spacing w:before="0" w:line="240" w:lineRule="auto"/>
              <w:rPr>
                <w:rFonts w:ascii="Arial Narrow" w:hAnsi="Arial Narrow"/>
                <w:sz w:val="20"/>
                <w:szCs w:val="20"/>
                <w:rPrChange w:id="97" w:author="Popelková, Lenka" w:date="2022-03-08T12:35:00Z">
                  <w:rPr>
                    <w:rFonts w:ascii="Arial Narrow" w:hAnsi="Arial Narrow"/>
                    <w:color w:val="FF0000"/>
                    <w:sz w:val="20"/>
                    <w:szCs w:val="20"/>
                  </w:rPr>
                </w:rPrChange>
              </w:rPr>
            </w:pPr>
            <w:r w:rsidRPr="00513627">
              <w:rPr>
                <w:rFonts w:ascii="Arial Narrow" w:hAnsi="Arial Narrow"/>
                <w:sz w:val="20"/>
                <w:szCs w:val="20"/>
                <w:rPrChange w:id="98" w:author="Popelková, Lenka" w:date="2022-03-08T12:35:00Z">
                  <w:rPr>
                    <w:rFonts w:ascii="Arial Narrow" w:hAnsi="Arial Narrow"/>
                    <w:color w:val="FF0000"/>
                    <w:sz w:val="20"/>
                    <w:szCs w:val="20"/>
                  </w:rPr>
                </w:rPrChange>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C3441A"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99" w:author="Popelková, Lenka" w:date="2022-03-08T12:35:00Z">
                  <w:rPr>
                    <w:rFonts w:ascii="Arial Narrow" w:hAnsi="Arial Narrow" w:cs="Times New Roman"/>
                    <w:color w:val="FF0000"/>
                    <w:sz w:val="20"/>
                    <w:szCs w:val="20"/>
                    <w:highlight w:val="yellow"/>
                  </w:rPr>
                </w:rPrChange>
              </w:rPr>
            </w:pPr>
          </w:p>
        </w:tc>
      </w:tr>
      <w:tr w:rsidR="00513627" w:rsidRPr="00513627" w14:paraId="6AC36358" w14:textId="77777777" w:rsidTr="0059231A">
        <w:trPr>
          <w:cantSplit/>
          <w:jc w:val="center"/>
        </w:trPr>
        <w:tc>
          <w:tcPr>
            <w:tcW w:w="1204" w:type="dxa"/>
            <w:vMerge/>
            <w:tcBorders>
              <w:left w:val="single" w:sz="4" w:space="0" w:color="auto"/>
              <w:right w:val="single" w:sz="4" w:space="0" w:color="auto"/>
            </w:tcBorders>
            <w:vAlign w:val="center"/>
            <w:hideMark/>
          </w:tcPr>
          <w:p w14:paraId="3F0E120B" w14:textId="77777777" w:rsidR="003019EB" w:rsidRPr="00513627" w:rsidRDefault="003019EB" w:rsidP="0059231A">
            <w:pPr>
              <w:rPr>
                <w:rFonts w:ascii="Arial Narrow" w:hAnsi="Arial Narrow" w:cs="Arial"/>
                <w:sz w:val="20"/>
                <w:lang w:eastAsia="en-US"/>
                <w:rPrChange w:id="100"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19D7009F" w14:textId="77777777" w:rsidR="003019EB" w:rsidRPr="00513627" w:rsidRDefault="003019EB" w:rsidP="0059231A">
            <w:pPr>
              <w:pStyle w:val="text"/>
              <w:widowControl/>
              <w:spacing w:before="0" w:line="240" w:lineRule="auto"/>
              <w:rPr>
                <w:rFonts w:ascii="Arial Narrow" w:hAnsi="Arial Narrow"/>
                <w:sz w:val="20"/>
                <w:szCs w:val="20"/>
                <w:rPrChange w:id="101" w:author="Popelková, Lenka" w:date="2022-03-08T12:35:00Z">
                  <w:rPr>
                    <w:rFonts w:ascii="Arial Narrow" w:hAnsi="Arial Narrow"/>
                    <w:color w:val="FF0000"/>
                    <w:sz w:val="20"/>
                    <w:szCs w:val="20"/>
                  </w:rPr>
                </w:rPrChange>
              </w:rPr>
            </w:pPr>
            <w:r w:rsidRPr="00513627">
              <w:rPr>
                <w:rFonts w:ascii="Arial Narrow" w:hAnsi="Arial Narrow"/>
                <w:sz w:val="20"/>
                <w:szCs w:val="20"/>
                <w:rPrChange w:id="102" w:author="Popelková, Lenka" w:date="2022-03-08T12:35:00Z">
                  <w:rPr>
                    <w:rFonts w:ascii="Arial Narrow" w:hAnsi="Arial Narrow"/>
                    <w:color w:val="FF0000"/>
                    <w:sz w:val="20"/>
                    <w:szCs w:val="20"/>
                  </w:rPr>
                </w:rPrChange>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3F9852"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103" w:author="Popelková, Lenka" w:date="2022-03-08T12:35:00Z">
                  <w:rPr>
                    <w:rFonts w:ascii="Arial Narrow" w:hAnsi="Arial Narrow" w:cs="Times New Roman"/>
                    <w:color w:val="FF0000"/>
                    <w:sz w:val="20"/>
                    <w:szCs w:val="20"/>
                    <w:highlight w:val="yellow"/>
                  </w:rPr>
                </w:rPrChange>
              </w:rPr>
            </w:pPr>
          </w:p>
        </w:tc>
      </w:tr>
      <w:tr w:rsidR="00513627" w:rsidRPr="00513627" w14:paraId="6B068B25" w14:textId="77777777" w:rsidTr="0059231A">
        <w:trPr>
          <w:cantSplit/>
          <w:jc w:val="center"/>
        </w:trPr>
        <w:tc>
          <w:tcPr>
            <w:tcW w:w="1204" w:type="dxa"/>
            <w:vMerge/>
            <w:tcBorders>
              <w:left w:val="single" w:sz="4" w:space="0" w:color="auto"/>
              <w:right w:val="single" w:sz="4" w:space="0" w:color="auto"/>
            </w:tcBorders>
            <w:vAlign w:val="center"/>
            <w:hideMark/>
          </w:tcPr>
          <w:p w14:paraId="64C713D6" w14:textId="77777777" w:rsidR="003019EB" w:rsidRPr="00513627" w:rsidRDefault="003019EB" w:rsidP="0059231A">
            <w:pPr>
              <w:rPr>
                <w:rFonts w:ascii="Arial Narrow" w:hAnsi="Arial Narrow" w:cs="Arial"/>
                <w:sz w:val="20"/>
                <w:lang w:eastAsia="en-US"/>
                <w:rPrChange w:id="104"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4450F606" w14:textId="77777777" w:rsidR="003019EB" w:rsidRPr="00513627" w:rsidRDefault="003019EB" w:rsidP="0059231A">
            <w:pPr>
              <w:pStyle w:val="text"/>
              <w:widowControl/>
              <w:spacing w:before="0" w:line="240" w:lineRule="auto"/>
              <w:rPr>
                <w:rFonts w:ascii="Arial Narrow" w:hAnsi="Arial Narrow"/>
                <w:sz w:val="20"/>
                <w:szCs w:val="20"/>
                <w:rPrChange w:id="105" w:author="Popelková, Lenka" w:date="2022-03-08T12:35:00Z">
                  <w:rPr>
                    <w:rFonts w:ascii="Arial Narrow" w:hAnsi="Arial Narrow"/>
                    <w:color w:val="FF0000"/>
                    <w:sz w:val="20"/>
                    <w:szCs w:val="20"/>
                  </w:rPr>
                </w:rPrChange>
              </w:rPr>
            </w:pPr>
            <w:r w:rsidRPr="00513627">
              <w:rPr>
                <w:rFonts w:ascii="Arial Narrow" w:hAnsi="Arial Narrow"/>
                <w:sz w:val="20"/>
                <w:szCs w:val="20"/>
                <w:rPrChange w:id="106" w:author="Popelková, Lenka" w:date="2022-03-08T12:35:00Z">
                  <w:rPr>
                    <w:rFonts w:ascii="Arial Narrow" w:hAnsi="Arial Narrow"/>
                    <w:color w:val="FF0000"/>
                    <w:sz w:val="20"/>
                    <w:szCs w:val="20"/>
                  </w:rPr>
                </w:rPrChange>
              </w:rPr>
              <w:t xml:space="preserve">předmětem </w:t>
            </w:r>
            <w:r w:rsidRPr="00513627">
              <w:rPr>
                <w:rFonts w:ascii="Arial Narrow" w:hAnsi="Arial Narrow"/>
                <w:sz w:val="20"/>
                <w:rPrChange w:id="107" w:author="Popelková, Lenka" w:date="2022-03-08T12:35:00Z">
                  <w:rPr>
                    <w:rFonts w:ascii="Arial Narrow" w:hAnsi="Arial Narrow"/>
                    <w:color w:val="FF0000"/>
                    <w:sz w:val="20"/>
                  </w:rPr>
                </w:rPrChange>
              </w:rPr>
              <w:t xml:space="preserve">byla zkušenost alespoň s jednou zakázkou, jejímž předmětem byla realizace a pokládka kabelového vedení 110 kV včetně montáže kabelových koncovek, konektorů a spojek (kabelových armatur) v rámci připojení tohoto kabelového vedení a to v min. délce 500 m u každé  referenční zakázky </w:t>
            </w:r>
            <w:r w:rsidRPr="00513627">
              <w:rPr>
                <w:rFonts w:ascii="Arial Narrow" w:hAnsi="Arial Narrow"/>
                <w:sz w:val="20"/>
                <w:szCs w:val="20"/>
                <w:rPrChange w:id="108" w:author="Popelková, Lenka" w:date="2022-03-08T12:35:00Z">
                  <w:rPr>
                    <w:rFonts w:ascii="Arial Narrow" w:hAnsi="Arial Narrow"/>
                    <w:color w:val="FF0000"/>
                    <w:sz w:val="20"/>
                    <w:szCs w:val="20"/>
                  </w:rPr>
                </w:rPrChange>
              </w:rPr>
              <w:t>(ano/ne, stručný popis stavby, název,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FB12A0"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109" w:author="Popelková, Lenka" w:date="2022-03-08T12:35:00Z">
                  <w:rPr>
                    <w:rFonts w:ascii="Arial Narrow" w:hAnsi="Arial Narrow" w:cs="Times New Roman"/>
                    <w:color w:val="FF0000"/>
                    <w:sz w:val="20"/>
                    <w:szCs w:val="20"/>
                    <w:highlight w:val="yellow"/>
                  </w:rPr>
                </w:rPrChange>
              </w:rPr>
            </w:pPr>
          </w:p>
        </w:tc>
      </w:tr>
      <w:tr w:rsidR="00513627" w:rsidRPr="00513627" w14:paraId="04729C06" w14:textId="77777777" w:rsidTr="0059231A">
        <w:trPr>
          <w:cantSplit/>
          <w:jc w:val="center"/>
        </w:trPr>
        <w:tc>
          <w:tcPr>
            <w:tcW w:w="1204" w:type="dxa"/>
            <w:vMerge/>
            <w:tcBorders>
              <w:left w:val="single" w:sz="4" w:space="0" w:color="auto"/>
              <w:right w:val="single" w:sz="4" w:space="0" w:color="auto"/>
            </w:tcBorders>
            <w:vAlign w:val="center"/>
            <w:hideMark/>
          </w:tcPr>
          <w:p w14:paraId="7514F091" w14:textId="77777777" w:rsidR="003019EB" w:rsidRPr="00513627" w:rsidRDefault="003019EB" w:rsidP="0059231A">
            <w:pPr>
              <w:rPr>
                <w:rFonts w:ascii="Arial Narrow" w:hAnsi="Arial Narrow" w:cs="Arial"/>
                <w:sz w:val="20"/>
                <w:lang w:eastAsia="en-US"/>
                <w:rPrChange w:id="110"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3F5DDAB2" w14:textId="77777777" w:rsidR="003019EB" w:rsidRPr="00513627" w:rsidRDefault="003019EB" w:rsidP="0059231A">
            <w:pPr>
              <w:pStyle w:val="text"/>
              <w:widowControl/>
              <w:spacing w:before="0" w:line="240" w:lineRule="auto"/>
              <w:rPr>
                <w:rFonts w:ascii="Arial Narrow" w:hAnsi="Arial Narrow" w:cs="Times New Roman"/>
                <w:sz w:val="20"/>
                <w:szCs w:val="20"/>
                <w:rPrChange w:id="111"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112" w:author="Popelková, Lenka" w:date="2022-03-08T12:35:00Z">
                  <w:rPr>
                    <w:rFonts w:ascii="Arial Narrow" w:hAnsi="Arial Narrow"/>
                    <w:color w:val="FF0000"/>
                    <w:sz w:val="20"/>
                    <w:szCs w:val="20"/>
                  </w:rPr>
                </w:rPrChange>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9BA76C"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113" w:author="Popelková, Lenka" w:date="2022-03-08T12:35:00Z">
                  <w:rPr>
                    <w:rFonts w:ascii="Arial Narrow" w:hAnsi="Arial Narrow" w:cs="Times New Roman"/>
                    <w:color w:val="FF0000"/>
                    <w:sz w:val="20"/>
                    <w:szCs w:val="20"/>
                    <w:highlight w:val="yellow"/>
                  </w:rPr>
                </w:rPrChange>
              </w:rPr>
            </w:pPr>
          </w:p>
        </w:tc>
      </w:tr>
      <w:tr w:rsidR="00513627" w:rsidRPr="00513627" w14:paraId="6C9EE9D6" w14:textId="77777777" w:rsidTr="0059231A">
        <w:trPr>
          <w:cantSplit/>
          <w:jc w:val="center"/>
        </w:trPr>
        <w:tc>
          <w:tcPr>
            <w:tcW w:w="1204" w:type="dxa"/>
            <w:vMerge/>
            <w:tcBorders>
              <w:left w:val="single" w:sz="4" w:space="0" w:color="auto"/>
              <w:right w:val="single" w:sz="4" w:space="0" w:color="auto"/>
            </w:tcBorders>
            <w:vAlign w:val="center"/>
          </w:tcPr>
          <w:p w14:paraId="3BD85817" w14:textId="77777777" w:rsidR="003019EB" w:rsidRPr="00513627" w:rsidRDefault="003019EB" w:rsidP="0059231A">
            <w:pPr>
              <w:rPr>
                <w:rFonts w:ascii="Arial Narrow" w:hAnsi="Arial Narrow" w:cs="Arial"/>
                <w:sz w:val="20"/>
                <w:lang w:eastAsia="en-US"/>
                <w:rPrChange w:id="114"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tcPr>
          <w:p w14:paraId="75B82FE3" w14:textId="77777777" w:rsidR="003019EB" w:rsidRPr="00513627" w:rsidRDefault="003019EB" w:rsidP="0059231A">
            <w:pPr>
              <w:pStyle w:val="text"/>
              <w:widowControl/>
              <w:spacing w:before="0" w:line="240" w:lineRule="auto"/>
              <w:rPr>
                <w:rFonts w:ascii="Arial Narrow" w:hAnsi="Arial Narrow"/>
                <w:sz w:val="20"/>
                <w:szCs w:val="20"/>
                <w:rPrChange w:id="115" w:author="Popelková, Lenka" w:date="2022-03-08T12:35:00Z">
                  <w:rPr>
                    <w:rFonts w:ascii="Arial Narrow" w:hAnsi="Arial Narrow"/>
                    <w:color w:val="FF0000"/>
                    <w:sz w:val="20"/>
                    <w:szCs w:val="20"/>
                  </w:rPr>
                </w:rPrChange>
              </w:rPr>
            </w:pPr>
            <w:r w:rsidRPr="00513627">
              <w:rPr>
                <w:rFonts w:ascii="Arial Narrow" w:hAnsi="Arial Narrow"/>
                <w:sz w:val="20"/>
                <w:szCs w:val="20"/>
                <w:rPrChange w:id="116" w:author="Popelková, Lenka" w:date="2022-03-08T12:35:00Z">
                  <w:rPr>
                    <w:rFonts w:ascii="Arial Narrow" w:hAnsi="Arial Narrow"/>
                    <w:color w:val="FF0000"/>
                    <w:sz w:val="20"/>
                    <w:szCs w:val="20"/>
                  </w:rPr>
                </w:rPrChange>
              </w:rPr>
              <w:t>Délka trasy kabelového vedení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1206E2"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117" w:author="Popelková, Lenka" w:date="2022-03-08T12:35:00Z">
                  <w:rPr>
                    <w:rFonts w:ascii="Arial Narrow" w:hAnsi="Arial Narrow" w:cs="Times New Roman"/>
                    <w:color w:val="FF0000"/>
                    <w:sz w:val="20"/>
                    <w:szCs w:val="20"/>
                    <w:highlight w:val="yellow"/>
                  </w:rPr>
                </w:rPrChange>
              </w:rPr>
            </w:pPr>
          </w:p>
        </w:tc>
      </w:tr>
      <w:tr w:rsidR="00513627" w:rsidRPr="00513627" w14:paraId="538008A8" w14:textId="77777777" w:rsidTr="0059231A">
        <w:trPr>
          <w:cantSplit/>
          <w:trHeight w:val="320"/>
          <w:jc w:val="center"/>
        </w:trPr>
        <w:tc>
          <w:tcPr>
            <w:tcW w:w="1204" w:type="dxa"/>
            <w:tcBorders>
              <w:left w:val="single" w:sz="4" w:space="0" w:color="auto"/>
              <w:bottom w:val="single" w:sz="4" w:space="0" w:color="auto"/>
              <w:right w:val="single" w:sz="4" w:space="0" w:color="auto"/>
            </w:tcBorders>
            <w:vAlign w:val="center"/>
          </w:tcPr>
          <w:p w14:paraId="277D9980" w14:textId="77777777" w:rsidR="003019EB" w:rsidRPr="00513627" w:rsidRDefault="003019EB" w:rsidP="0059231A">
            <w:pPr>
              <w:rPr>
                <w:rFonts w:ascii="Arial Narrow" w:hAnsi="Arial Narrow" w:cs="Arial"/>
                <w:sz w:val="20"/>
                <w:lang w:eastAsia="en-US"/>
                <w:rPrChange w:id="118"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vAlign w:val="center"/>
          </w:tcPr>
          <w:p w14:paraId="16150B98" w14:textId="4EF7F12E" w:rsidR="003019EB" w:rsidRPr="00513627" w:rsidRDefault="003019EB" w:rsidP="00B2606D">
            <w:pPr>
              <w:pStyle w:val="text"/>
              <w:rPr>
                <w:rFonts w:ascii="Arial Narrow" w:hAnsi="Arial Narrow"/>
                <w:sz w:val="20"/>
                <w:szCs w:val="20"/>
                <w:rPrChange w:id="119" w:author="Popelková, Lenka" w:date="2022-03-08T12:35:00Z">
                  <w:rPr>
                    <w:rFonts w:ascii="Arial Narrow" w:hAnsi="Arial Narrow"/>
                    <w:color w:val="FF0000"/>
                    <w:sz w:val="20"/>
                    <w:szCs w:val="20"/>
                  </w:rPr>
                </w:rPrChange>
              </w:rPr>
            </w:pPr>
            <w:r w:rsidRPr="00513627">
              <w:rPr>
                <w:rFonts w:ascii="Arial Narrow" w:hAnsi="Arial Narrow"/>
                <w:sz w:val="20"/>
                <w:szCs w:val="20"/>
                <w:rPrChange w:id="120" w:author="Popelková, Lenka" w:date="2022-03-08T12:35:00Z">
                  <w:rPr>
                    <w:rFonts w:ascii="Arial Narrow" w:hAnsi="Arial Narrow"/>
                    <w:color w:val="FF0000"/>
                    <w:sz w:val="20"/>
                    <w:szCs w:val="20"/>
                  </w:rPr>
                </w:rPrChange>
              </w:rPr>
              <w:t>Typ použitého kabelu (typové označení, výrobce, průřez)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6A926C" w14:textId="77777777" w:rsidR="003019EB" w:rsidRPr="00513627" w:rsidRDefault="003019EB" w:rsidP="0059231A">
            <w:pPr>
              <w:pStyle w:val="text"/>
              <w:widowControl/>
              <w:spacing w:before="0" w:line="240" w:lineRule="auto"/>
              <w:rPr>
                <w:rFonts w:ascii="Arial Narrow" w:hAnsi="Arial Narrow" w:cs="Times New Roman"/>
                <w:sz w:val="20"/>
                <w:szCs w:val="20"/>
                <w:highlight w:val="yellow"/>
                <w:rPrChange w:id="121" w:author="Popelková, Lenka" w:date="2022-03-08T12:35:00Z">
                  <w:rPr>
                    <w:rFonts w:ascii="Arial Narrow" w:hAnsi="Arial Narrow" w:cs="Times New Roman"/>
                    <w:color w:val="FF0000"/>
                    <w:sz w:val="20"/>
                    <w:szCs w:val="20"/>
                    <w:highlight w:val="yellow"/>
                  </w:rPr>
                </w:rPrChange>
              </w:rPr>
            </w:pPr>
          </w:p>
        </w:tc>
      </w:tr>
    </w:tbl>
    <w:p w14:paraId="45CCD8DB" w14:textId="5EA817C8" w:rsidR="00544B77" w:rsidRPr="00513627" w:rsidRDefault="00544B77" w:rsidP="00544B77">
      <w:pPr>
        <w:pStyle w:val="Odstavecseseznamem"/>
        <w:spacing w:after="60"/>
        <w:contextualSpacing w:val="0"/>
        <w:jc w:val="both"/>
        <w:rPr>
          <w:rFonts w:ascii="Arial Narrow" w:hAnsi="Arial Narrow"/>
          <w:bCs/>
        </w:rPr>
      </w:pP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513627" w14:paraId="00FB0D51" w14:textId="77777777" w:rsidTr="003019EB">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6C7288E8" w14:textId="2755E0D8" w:rsidR="00544B77" w:rsidRPr="00513627" w:rsidRDefault="00544B77" w:rsidP="003019EB">
            <w:pPr>
              <w:pStyle w:val="text"/>
              <w:widowControl/>
              <w:spacing w:before="0" w:line="240" w:lineRule="auto"/>
              <w:jc w:val="center"/>
              <w:rPr>
                <w:rFonts w:ascii="Arial Narrow" w:hAnsi="Arial Narrow"/>
                <w:b/>
                <w:bCs/>
                <w:sz w:val="20"/>
                <w:szCs w:val="20"/>
                <w:rPrChange w:id="122" w:author="Popelková, Lenka" w:date="2022-03-08T12:35:00Z">
                  <w:rPr>
                    <w:rFonts w:ascii="Arial Narrow" w:hAnsi="Arial Narrow"/>
                    <w:b/>
                    <w:bCs/>
                    <w:color w:val="FF0000"/>
                    <w:sz w:val="20"/>
                    <w:szCs w:val="20"/>
                  </w:rPr>
                </w:rPrChange>
              </w:rPr>
            </w:pPr>
            <w:r w:rsidRPr="00513627">
              <w:rPr>
                <w:rFonts w:ascii="Arial Narrow" w:hAnsi="Arial Narrow"/>
                <w:b/>
                <w:bCs/>
                <w:caps/>
                <w:sz w:val="28"/>
                <w:szCs w:val="18"/>
                <w:rPrChange w:id="123" w:author="Popelková, Lenka" w:date="2022-03-08T12:35:00Z">
                  <w:rPr>
                    <w:rFonts w:ascii="Arial Narrow" w:hAnsi="Arial Narrow"/>
                    <w:b/>
                    <w:bCs/>
                    <w:caps/>
                    <w:color w:val="FF0000"/>
                    <w:sz w:val="28"/>
                    <w:szCs w:val="18"/>
                  </w:rPr>
                </w:rPrChange>
              </w:rPr>
              <w:t>montér 12</w:t>
            </w:r>
          </w:p>
        </w:tc>
      </w:tr>
      <w:tr w:rsidR="00513627" w:rsidRPr="00513627" w14:paraId="224E1B07"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3A3A9898" w14:textId="77777777" w:rsidR="00544B77" w:rsidRPr="00513627" w:rsidRDefault="00544B77" w:rsidP="003019EB">
            <w:pPr>
              <w:pStyle w:val="text"/>
              <w:widowControl/>
              <w:spacing w:before="0" w:line="240" w:lineRule="auto"/>
              <w:rPr>
                <w:rFonts w:ascii="Arial Narrow" w:hAnsi="Arial Narrow"/>
                <w:b/>
                <w:bCs/>
                <w:sz w:val="20"/>
                <w:szCs w:val="20"/>
                <w:rPrChange w:id="124"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125" w:author="Popelková, Lenka" w:date="2022-03-08T12:35:00Z">
                  <w:rPr>
                    <w:rFonts w:ascii="Arial Narrow" w:hAnsi="Arial Narrow"/>
                    <w:b/>
                    <w:bCs/>
                    <w:color w:val="FF0000"/>
                    <w:sz w:val="20"/>
                    <w:szCs w:val="20"/>
                  </w:rPr>
                </w:rPrChange>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4FCD396" w14:textId="77777777" w:rsidR="00544B77" w:rsidRPr="00513627" w:rsidRDefault="00544B77" w:rsidP="003019EB">
            <w:pPr>
              <w:pStyle w:val="text"/>
              <w:widowControl/>
              <w:spacing w:before="0" w:line="240" w:lineRule="auto"/>
              <w:rPr>
                <w:rFonts w:ascii="Arial Narrow" w:hAnsi="Arial Narrow"/>
                <w:b/>
                <w:bCs/>
                <w:sz w:val="20"/>
                <w:szCs w:val="20"/>
                <w:rPrChange w:id="126" w:author="Popelková, Lenka" w:date="2022-03-08T12:35:00Z">
                  <w:rPr>
                    <w:rFonts w:ascii="Arial Narrow" w:hAnsi="Arial Narrow"/>
                    <w:b/>
                    <w:bCs/>
                    <w:color w:val="FF0000"/>
                    <w:sz w:val="20"/>
                    <w:szCs w:val="20"/>
                  </w:rPr>
                </w:rPrChange>
              </w:rPr>
            </w:pPr>
            <w:r w:rsidRPr="00513627">
              <w:rPr>
                <w:rFonts w:ascii="Arial Narrow" w:hAnsi="Arial Narrow"/>
                <w:b/>
                <w:bCs/>
                <w:sz w:val="20"/>
                <w:szCs w:val="20"/>
                <w:rPrChange w:id="127" w:author="Popelková, Lenka" w:date="2022-03-08T12:35:00Z">
                  <w:rPr>
                    <w:rFonts w:ascii="Arial Narrow" w:hAnsi="Arial Narrow"/>
                    <w:b/>
                    <w:bCs/>
                    <w:color w:val="FF0000"/>
                    <w:sz w:val="20"/>
                    <w:szCs w:val="20"/>
                  </w:rPr>
                </w:rPrChange>
              </w:rPr>
              <w:t>Naplnění požadovaného údaje</w:t>
            </w:r>
          </w:p>
        </w:tc>
      </w:tr>
      <w:tr w:rsidR="00513627" w:rsidRPr="00513627" w14:paraId="60C1E5CF"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296FA6FF" w14:textId="77777777" w:rsidR="00544B77" w:rsidRPr="00513627" w:rsidRDefault="00544B77" w:rsidP="003019EB">
            <w:pPr>
              <w:pStyle w:val="text"/>
              <w:widowControl/>
              <w:spacing w:before="0" w:line="240" w:lineRule="auto"/>
              <w:rPr>
                <w:rFonts w:ascii="Arial Narrow" w:hAnsi="Arial Narrow"/>
                <w:sz w:val="20"/>
                <w:szCs w:val="20"/>
                <w:rPrChange w:id="128" w:author="Popelková, Lenka" w:date="2022-03-08T12:35:00Z">
                  <w:rPr>
                    <w:rFonts w:ascii="Arial Narrow" w:hAnsi="Arial Narrow"/>
                    <w:color w:val="FF0000"/>
                    <w:sz w:val="20"/>
                    <w:szCs w:val="20"/>
                  </w:rPr>
                </w:rPrChange>
              </w:rPr>
            </w:pPr>
            <w:r w:rsidRPr="00513627">
              <w:rPr>
                <w:rFonts w:ascii="Arial Narrow" w:hAnsi="Arial Narrow"/>
                <w:sz w:val="20"/>
                <w:szCs w:val="20"/>
                <w:rPrChange w:id="129" w:author="Popelková, Lenka" w:date="2022-03-08T12:35:00Z">
                  <w:rPr>
                    <w:rFonts w:ascii="Arial Narrow" w:hAnsi="Arial Narrow"/>
                    <w:color w:val="FF0000"/>
                    <w:sz w:val="20"/>
                    <w:szCs w:val="20"/>
                  </w:rPr>
                </w:rPrChange>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665B1B" w14:textId="77777777" w:rsidR="00544B77" w:rsidRPr="00513627" w:rsidRDefault="00544B77" w:rsidP="003019EB">
            <w:pPr>
              <w:pStyle w:val="text"/>
              <w:widowControl/>
              <w:spacing w:before="0" w:line="240" w:lineRule="auto"/>
              <w:rPr>
                <w:rFonts w:ascii="Arial Narrow" w:hAnsi="Arial Narrow" w:cs="Times New Roman"/>
                <w:sz w:val="20"/>
                <w:szCs w:val="20"/>
                <w:rPrChange w:id="130" w:author="Popelková, Lenka" w:date="2022-03-08T12:35:00Z">
                  <w:rPr>
                    <w:rFonts w:ascii="Arial Narrow" w:hAnsi="Arial Narrow" w:cs="Times New Roman"/>
                    <w:color w:val="FF0000"/>
                    <w:sz w:val="20"/>
                    <w:szCs w:val="20"/>
                  </w:rPr>
                </w:rPrChange>
              </w:rPr>
            </w:pPr>
          </w:p>
        </w:tc>
      </w:tr>
      <w:tr w:rsidR="00513627" w:rsidRPr="00513627" w14:paraId="20E4AAB2"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099A2F96" w14:textId="77777777" w:rsidR="00544B77" w:rsidRPr="00513627" w:rsidRDefault="00544B77" w:rsidP="003019EB">
            <w:pPr>
              <w:pStyle w:val="text"/>
              <w:widowControl/>
              <w:spacing w:before="0" w:line="240" w:lineRule="auto"/>
              <w:rPr>
                <w:rFonts w:ascii="Arial Narrow" w:hAnsi="Arial Narrow"/>
                <w:sz w:val="20"/>
                <w:szCs w:val="20"/>
                <w:rPrChange w:id="131" w:author="Popelková, Lenka" w:date="2022-03-08T12:35:00Z">
                  <w:rPr>
                    <w:rFonts w:ascii="Arial Narrow" w:hAnsi="Arial Narrow"/>
                    <w:color w:val="FF0000"/>
                    <w:sz w:val="20"/>
                    <w:szCs w:val="20"/>
                  </w:rPr>
                </w:rPrChange>
              </w:rPr>
            </w:pPr>
            <w:r w:rsidRPr="00513627">
              <w:rPr>
                <w:rFonts w:ascii="Arial Narrow" w:hAnsi="Arial Narrow"/>
                <w:sz w:val="20"/>
                <w:szCs w:val="20"/>
                <w:rPrChange w:id="132" w:author="Popelková, Lenka" w:date="2022-03-08T12:35:00Z">
                  <w:rPr>
                    <w:rFonts w:ascii="Arial Narrow" w:hAnsi="Arial Narrow"/>
                    <w:color w:val="FF0000"/>
                    <w:sz w:val="20"/>
                    <w:szCs w:val="20"/>
                  </w:rPr>
                </w:rPrChange>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04ADB" w14:textId="77777777" w:rsidR="00544B77" w:rsidRPr="00513627" w:rsidRDefault="00544B77" w:rsidP="003019EB">
            <w:pPr>
              <w:pStyle w:val="text"/>
              <w:widowControl/>
              <w:spacing w:before="0" w:line="240" w:lineRule="auto"/>
              <w:rPr>
                <w:rFonts w:ascii="Arial Narrow" w:hAnsi="Arial Narrow" w:cs="Times New Roman"/>
                <w:sz w:val="20"/>
                <w:szCs w:val="20"/>
                <w:rPrChange w:id="133" w:author="Popelková, Lenka" w:date="2022-03-08T12:35:00Z">
                  <w:rPr>
                    <w:rFonts w:ascii="Arial Narrow" w:hAnsi="Arial Narrow" w:cs="Times New Roman"/>
                    <w:color w:val="FF0000"/>
                    <w:sz w:val="20"/>
                    <w:szCs w:val="20"/>
                  </w:rPr>
                </w:rPrChange>
              </w:rPr>
            </w:pPr>
          </w:p>
        </w:tc>
      </w:tr>
      <w:tr w:rsidR="00513627" w:rsidRPr="00513627" w14:paraId="424901CE"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7F75414E" w14:textId="1408C397" w:rsidR="00544B77" w:rsidRPr="00513627" w:rsidRDefault="00544B77" w:rsidP="003019EB">
            <w:pPr>
              <w:pStyle w:val="text"/>
              <w:widowControl/>
              <w:spacing w:before="0" w:line="240" w:lineRule="auto"/>
              <w:rPr>
                <w:rFonts w:ascii="Arial Narrow" w:hAnsi="Arial Narrow"/>
                <w:sz w:val="20"/>
                <w:szCs w:val="20"/>
                <w:rPrChange w:id="134" w:author="Popelková, Lenka" w:date="2022-03-08T12:35:00Z">
                  <w:rPr>
                    <w:rFonts w:ascii="Arial Narrow" w:hAnsi="Arial Narrow"/>
                    <w:color w:val="FF0000"/>
                    <w:sz w:val="20"/>
                    <w:szCs w:val="20"/>
                  </w:rPr>
                </w:rPrChange>
              </w:rPr>
            </w:pPr>
            <w:r w:rsidRPr="00513627">
              <w:rPr>
                <w:rFonts w:ascii="Arial Narrow" w:hAnsi="Arial Narrow"/>
                <w:sz w:val="20"/>
                <w:szCs w:val="20"/>
                <w:rPrChange w:id="135" w:author="Popelková, Lenka" w:date="2022-03-08T12:35:00Z">
                  <w:rPr>
                    <w:rFonts w:ascii="Arial Narrow" w:hAnsi="Arial Narrow"/>
                    <w:color w:val="FF0000"/>
                    <w:sz w:val="20"/>
                    <w:szCs w:val="20"/>
                  </w:rPr>
                </w:rPrChange>
              </w:rPr>
              <w:t xml:space="preserve">Kvalifikační stupeň min. § </w:t>
            </w:r>
            <w:r w:rsidR="003019EB" w:rsidRPr="00513627">
              <w:rPr>
                <w:rFonts w:ascii="Arial Narrow" w:hAnsi="Arial Narrow"/>
                <w:sz w:val="20"/>
                <w:szCs w:val="20"/>
                <w:rPrChange w:id="136" w:author="Popelková, Lenka" w:date="2022-03-08T12:35:00Z">
                  <w:rPr>
                    <w:rFonts w:ascii="Arial Narrow" w:hAnsi="Arial Narrow"/>
                    <w:color w:val="FF0000"/>
                    <w:sz w:val="20"/>
                    <w:szCs w:val="20"/>
                  </w:rPr>
                </w:rPrChange>
              </w:rPr>
              <w:t>6</w:t>
            </w:r>
            <w:r w:rsidRPr="00513627">
              <w:rPr>
                <w:rFonts w:ascii="Arial Narrow" w:hAnsi="Arial Narrow"/>
                <w:sz w:val="20"/>
                <w:szCs w:val="20"/>
                <w:rPrChange w:id="137" w:author="Popelková, Lenka" w:date="2022-03-08T12:35:00Z">
                  <w:rPr>
                    <w:rFonts w:ascii="Arial Narrow" w:hAnsi="Arial Narrow"/>
                    <w:color w:val="FF0000"/>
                    <w:sz w:val="20"/>
                    <w:szCs w:val="20"/>
                  </w:rPr>
                </w:rPrChange>
              </w:rPr>
              <w:t xml:space="preserve"> vyhlášky </w:t>
            </w:r>
            <w:r w:rsidR="005D6B17" w:rsidRPr="00513627">
              <w:rPr>
                <w:rFonts w:ascii="Arial Narrow" w:hAnsi="Arial Narrow"/>
                <w:sz w:val="20"/>
                <w:szCs w:val="20"/>
                <w:rPrChange w:id="138" w:author="Popelková, Lenka" w:date="2022-03-08T12:35:00Z">
                  <w:rPr>
                    <w:rFonts w:ascii="Arial Narrow" w:hAnsi="Arial Narrow"/>
                    <w:color w:val="FF0000"/>
                    <w:sz w:val="20"/>
                    <w:szCs w:val="20"/>
                  </w:rPr>
                </w:rPrChange>
              </w:rPr>
              <w:t xml:space="preserve">č. </w:t>
            </w:r>
            <w:r w:rsidRPr="00513627">
              <w:rPr>
                <w:rFonts w:ascii="Arial Narrow" w:hAnsi="Arial Narrow"/>
                <w:sz w:val="20"/>
                <w:szCs w:val="20"/>
                <w:rPrChange w:id="139" w:author="Popelková, Lenka" w:date="2022-03-08T12:35:00Z">
                  <w:rPr>
                    <w:rFonts w:ascii="Arial Narrow" w:hAnsi="Arial Narrow"/>
                    <w:color w:val="FF0000"/>
                    <w:sz w:val="20"/>
                    <w:szCs w:val="20"/>
                  </w:rPr>
                </w:rPrChange>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575AF3" w14:textId="77777777" w:rsidR="00544B77" w:rsidRPr="00513627" w:rsidRDefault="00544B77" w:rsidP="003019EB">
            <w:pPr>
              <w:pStyle w:val="text"/>
              <w:widowControl/>
              <w:spacing w:before="0" w:line="240" w:lineRule="auto"/>
              <w:rPr>
                <w:rFonts w:ascii="Arial Narrow" w:hAnsi="Arial Narrow" w:cs="Times New Roman"/>
                <w:sz w:val="20"/>
                <w:szCs w:val="20"/>
                <w:rPrChange w:id="140" w:author="Popelková, Lenka" w:date="2022-03-08T12:35:00Z">
                  <w:rPr>
                    <w:rFonts w:ascii="Arial Narrow" w:hAnsi="Arial Narrow" w:cs="Times New Roman"/>
                    <w:color w:val="FF0000"/>
                    <w:sz w:val="20"/>
                    <w:szCs w:val="20"/>
                  </w:rPr>
                </w:rPrChange>
              </w:rPr>
            </w:pPr>
          </w:p>
        </w:tc>
      </w:tr>
      <w:tr w:rsidR="00513627" w:rsidRPr="00513627" w14:paraId="671C59D1"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05D71A66" w14:textId="77777777" w:rsidR="00544B77" w:rsidRPr="00513627" w:rsidRDefault="00544B77" w:rsidP="003019EB">
            <w:pPr>
              <w:pStyle w:val="text"/>
              <w:widowControl/>
              <w:spacing w:before="0" w:line="240" w:lineRule="auto"/>
              <w:rPr>
                <w:rFonts w:ascii="Arial Narrow" w:hAnsi="Arial Narrow"/>
                <w:sz w:val="20"/>
                <w:szCs w:val="20"/>
                <w:rPrChange w:id="141" w:author="Popelková, Lenka" w:date="2022-03-08T12:35:00Z">
                  <w:rPr>
                    <w:rFonts w:ascii="Arial Narrow" w:hAnsi="Arial Narrow"/>
                    <w:color w:val="FF0000"/>
                    <w:sz w:val="20"/>
                    <w:szCs w:val="20"/>
                  </w:rPr>
                </w:rPrChange>
              </w:rPr>
            </w:pPr>
            <w:r w:rsidRPr="00513627">
              <w:rPr>
                <w:rFonts w:ascii="Arial Narrow" w:hAnsi="Arial Narrow"/>
                <w:sz w:val="20"/>
                <w:szCs w:val="20"/>
                <w:rPrChange w:id="142" w:author="Popelková, Lenka" w:date="2022-03-08T12:35:00Z">
                  <w:rPr>
                    <w:rFonts w:ascii="Arial Narrow" w:hAnsi="Arial Narrow"/>
                    <w:color w:val="FF0000"/>
                    <w:sz w:val="20"/>
                    <w:szCs w:val="20"/>
                  </w:rPr>
                </w:rPrChange>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81C7760" w14:textId="77777777" w:rsidR="00544B77" w:rsidRPr="00513627" w:rsidRDefault="00544B77" w:rsidP="003019EB">
            <w:pPr>
              <w:pStyle w:val="text"/>
              <w:widowControl/>
              <w:spacing w:before="0" w:line="240" w:lineRule="auto"/>
              <w:rPr>
                <w:rFonts w:ascii="Arial Narrow" w:hAnsi="Arial Narrow" w:cs="Times New Roman"/>
                <w:sz w:val="20"/>
                <w:szCs w:val="20"/>
                <w:highlight w:val="yellow"/>
                <w:rPrChange w:id="143" w:author="Popelková, Lenka" w:date="2022-03-08T12:35:00Z">
                  <w:rPr>
                    <w:rFonts w:ascii="Arial Narrow" w:hAnsi="Arial Narrow" w:cs="Times New Roman"/>
                    <w:color w:val="FF0000"/>
                    <w:sz w:val="20"/>
                    <w:szCs w:val="20"/>
                    <w:highlight w:val="yellow"/>
                  </w:rPr>
                </w:rPrChange>
              </w:rPr>
            </w:pPr>
          </w:p>
        </w:tc>
      </w:tr>
      <w:tr w:rsidR="00513627" w:rsidRPr="00513627" w14:paraId="686CFFDE" w14:textId="77777777" w:rsidTr="003019EB">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45AE8CC1" w14:textId="77777777" w:rsidR="003019EB" w:rsidRPr="00513627" w:rsidRDefault="003019EB" w:rsidP="003019EB">
            <w:pPr>
              <w:pStyle w:val="text"/>
              <w:widowControl/>
              <w:spacing w:before="0" w:line="240" w:lineRule="auto"/>
              <w:rPr>
                <w:rFonts w:ascii="Arial Narrow" w:hAnsi="Arial Narrow"/>
                <w:sz w:val="20"/>
                <w:szCs w:val="20"/>
                <w:rPrChange w:id="144" w:author="Popelková, Lenka" w:date="2022-03-08T12:35:00Z">
                  <w:rPr>
                    <w:rFonts w:ascii="Arial Narrow" w:hAnsi="Arial Narrow"/>
                    <w:color w:val="FF0000"/>
                    <w:sz w:val="20"/>
                    <w:szCs w:val="20"/>
                  </w:rPr>
                </w:rPrChange>
              </w:rPr>
            </w:pPr>
            <w:r w:rsidRPr="00513627">
              <w:rPr>
                <w:rFonts w:ascii="Arial Narrow" w:hAnsi="Arial Narrow"/>
                <w:sz w:val="20"/>
                <w:szCs w:val="20"/>
                <w:rPrChange w:id="145" w:author="Popelková, Lenka" w:date="2022-03-08T12:35:00Z">
                  <w:rPr>
                    <w:rFonts w:ascii="Arial Narrow" w:hAnsi="Arial Narrow"/>
                    <w:color w:val="FF0000"/>
                    <w:sz w:val="20"/>
                    <w:szCs w:val="20"/>
                  </w:rPr>
                </w:rPrChange>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45A9C2F" w14:textId="77777777" w:rsidR="003019EB" w:rsidRPr="00513627" w:rsidRDefault="003019EB" w:rsidP="003019EB">
            <w:pPr>
              <w:pStyle w:val="text"/>
              <w:widowControl/>
              <w:spacing w:before="0" w:line="240" w:lineRule="auto"/>
              <w:rPr>
                <w:rFonts w:ascii="Arial Narrow" w:hAnsi="Arial Narrow" w:cs="Times New Roman"/>
                <w:sz w:val="20"/>
                <w:szCs w:val="20"/>
                <w:rPrChange w:id="146"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147" w:author="Popelková, Lenka" w:date="2022-03-08T12:35:00Z">
                  <w:rPr>
                    <w:rFonts w:ascii="Arial Narrow" w:hAnsi="Arial Narrow"/>
                    <w:color w:val="FF0000"/>
                    <w:sz w:val="20"/>
                    <w:szCs w:val="20"/>
                  </w:rPr>
                </w:rPrChange>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68946"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48" w:author="Popelková, Lenka" w:date="2022-03-08T12:35:00Z">
                  <w:rPr>
                    <w:rFonts w:ascii="Arial Narrow" w:hAnsi="Arial Narrow" w:cs="Times New Roman"/>
                    <w:color w:val="FF0000"/>
                    <w:sz w:val="20"/>
                    <w:szCs w:val="20"/>
                    <w:highlight w:val="yellow"/>
                  </w:rPr>
                </w:rPrChange>
              </w:rPr>
            </w:pPr>
          </w:p>
        </w:tc>
      </w:tr>
      <w:tr w:rsidR="00513627" w:rsidRPr="00513627" w14:paraId="1AC94D2F" w14:textId="77777777" w:rsidTr="003019EB">
        <w:trPr>
          <w:cantSplit/>
          <w:jc w:val="center"/>
        </w:trPr>
        <w:tc>
          <w:tcPr>
            <w:tcW w:w="1204" w:type="dxa"/>
            <w:vMerge/>
            <w:tcBorders>
              <w:left w:val="single" w:sz="4" w:space="0" w:color="auto"/>
              <w:right w:val="single" w:sz="4" w:space="0" w:color="auto"/>
            </w:tcBorders>
            <w:vAlign w:val="center"/>
          </w:tcPr>
          <w:p w14:paraId="38A0E5C1" w14:textId="77777777" w:rsidR="003019EB" w:rsidRPr="00513627" w:rsidRDefault="003019EB" w:rsidP="003019EB">
            <w:pPr>
              <w:pStyle w:val="text"/>
              <w:widowControl/>
              <w:spacing w:before="0" w:line="240" w:lineRule="auto"/>
              <w:rPr>
                <w:rFonts w:ascii="Arial Narrow" w:hAnsi="Arial Narrow"/>
                <w:sz w:val="20"/>
                <w:szCs w:val="20"/>
                <w:rPrChange w:id="149" w:author="Popelková, Lenka" w:date="2022-03-08T12:35:00Z">
                  <w:rPr>
                    <w:rFonts w:ascii="Arial Narrow" w:hAnsi="Arial Narrow"/>
                    <w:color w:val="FF0000"/>
                    <w:sz w:val="20"/>
                    <w:szCs w:val="20"/>
                  </w:rPr>
                </w:rPrChange>
              </w:rPr>
            </w:pPr>
          </w:p>
        </w:tc>
        <w:tc>
          <w:tcPr>
            <w:tcW w:w="4962" w:type="dxa"/>
            <w:tcBorders>
              <w:top w:val="single" w:sz="4" w:space="0" w:color="auto"/>
              <w:left w:val="single" w:sz="4" w:space="0" w:color="auto"/>
              <w:bottom w:val="single" w:sz="4" w:space="0" w:color="auto"/>
              <w:right w:val="single" w:sz="4" w:space="0" w:color="auto"/>
            </w:tcBorders>
          </w:tcPr>
          <w:p w14:paraId="0F9AEB7E" w14:textId="77777777" w:rsidR="003019EB" w:rsidRPr="00513627" w:rsidRDefault="003019EB" w:rsidP="003019EB">
            <w:pPr>
              <w:pStyle w:val="text"/>
              <w:widowControl/>
              <w:spacing w:before="0" w:line="240" w:lineRule="auto"/>
              <w:rPr>
                <w:rFonts w:ascii="Arial Narrow" w:hAnsi="Arial Narrow"/>
                <w:sz w:val="20"/>
                <w:szCs w:val="20"/>
                <w:rPrChange w:id="150" w:author="Popelková, Lenka" w:date="2022-03-08T12:35:00Z">
                  <w:rPr>
                    <w:rFonts w:ascii="Arial Narrow" w:hAnsi="Arial Narrow"/>
                    <w:color w:val="FF0000"/>
                    <w:sz w:val="20"/>
                    <w:szCs w:val="20"/>
                  </w:rPr>
                </w:rPrChange>
              </w:rPr>
            </w:pPr>
            <w:r w:rsidRPr="00513627">
              <w:rPr>
                <w:rFonts w:ascii="Arial Narrow" w:hAnsi="Arial Narrow"/>
                <w:sz w:val="20"/>
                <w:szCs w:val="20"/>
                <w:rPrChange w:id="151" w:author="Popelková, Lenka" w:date="2022-03-08T12:35:00Z">
                  <w:rPr>
                    <w:rFonts w:ascii="Arial Narrow" w:hAnsi="Arial Narrow"/>
                    <w:color w:val="FF0000"/>
                    <w:sz w:val="20"/>
                    <w:szCs w:val="20"/>
                  </w:rPr>
                </w:rPrChange>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48F419"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52" w:author="Popelková, Lenka" w:date="2022-03-08T12:35:00Z">
                  <w:rPr>
                    <w:rFonts w:ascii="Arial Narrow" w:hAnsi="Arial Narrow" w:cs="Times New Roman"/>
                    <w:color w:val="FF0000"/>
                    <w:sz w:val="20"/>
                    <w:szCs w:val="20"/>
                    <w:highlight w:val="yellow"/>
                  </w:rPr>
                </w:rPrChange>
              </w:rPr>
            </w:pPr>
          </w:p>
        </w:tc>
      </w:tr>
      <w:tr w:rsidR="00513627" w:rsidRPr="00513627" w14:paraId="47F88E84" w14:textId="77777777" w:rsidTr="003019EB">
        <w:trPr>
          <w:cantSplit/>
          <w:jc w:val="center"/>
        </w:trPr>
        <w:tc>
          <w:tcPr>
            <w:tcW w:w="1204" w:type="dxa"/>
            <w:vMerge/>
            <w:tcBorders>
              <w:left w:val="single" w:sz="4" w:space="0" w:color="auto"/>
              <w:right w:val="single" w:sz="4" w:space="0" w:color="auto"/>
            </w:tcBorders>
            <w:vAlign w:val="center"/>
            <w:hideMark/>
          </w:tcPr>
          <w:p w14:paraId="37A2BF58" w14:textId="77777777" w:rsidR="003019EB" w:rsidRPr="00513627" w:rsidRDefault="003019EB" w:rsidP="003019EB">
            <w:pPr>
              <w:rPr>
                <w:rFonts w:ascii="Arial Narrow" w:hAnsi="Arial Narrow" w:cs="Arial"/>
                <w:sz w:val="20"/>
                <w:lang w:eastAsia="en-US"/>
                <w:rPrChange w:id="153"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79936071" w14:textId="77777777" w:rsidR="003019EB" w:rsidRPr="00513627" w:rsidRDefault="003019EB" w:rsidP="003019EB">
            <w:pPr>
              <w:pStyle w:val="text"/>
              <w:widowControl/>
              <w:spacing w:before="0" w:line="240" w:lineRule="auto"/>
              <w:rPr>
                <w:rFonts w:ascii="Arial Narrow" w:hAnsi="Arial Narrow"/>
                <w:sz w:val="20"/>
                <w:szCs w:val="20"/>
                <w:rPrChange w:id="154" w:author="Popelková, Lenka" w:date="2022-03-08T12:35:00Z">
                  <w:rPr>
                    <w:rFonts w:ascii="Arial Narrow" w:hAnsi="Arial Narrow"/>
                    <w:color w:val="FF0000"/>
                    <w:sz w:val="20"/>
                    <w:szCs w:val="20"/>
                  </w:rPr>
                </w:rPrChange>
              </w:rPr>
            </w:pPr>
            <w:r w:rsidRPr="00513627">
              <w:rPr>
                <w:rFonts w:ascii="Arial Narrow" w:hAnsi="Arial Narrow"/>
                <w:sz w:val="20"/>
                <w:szCs w:val="20"/>
                <w:rPrChange w:id="155" w:author="Popelková, Lenka" w:date="2022-03-08T12:35:00Z">
                  <w:rPr>
                    <w:rFonts w:ascii="Arial Narrow" w:hAnsi="Arial Narrow"/>
                    <w:color w:val="FF0000"/>
                    <w:sz w:val="20"/>
                    <w:szCs w:val="20"/>
                  </w:rPr>
                </w:rPrChange>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5E7C836"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56" w:author="Popelková, Lenka" w:date="2022-03-08T12:35:00Z">
                  <w:rPr>
                    <w:rFonts w:ascii="Arial Narrow" w:hAnsi="Arial Narrow" w:cs="Times New Roman"/>
                    <w:color w:val="FF0000"/>
                    <w:sz w:val="20"/>
                    <w:szCs w:val="20"/>
                    <w:highlight w:val="yellow"/>
                  </w:rPr>
                </w:rPrChange>
              </w:rPr>
            </w:pPr>
          </w:p>
        </w:tc>
      </w:tr>
      <w:tr w:rsidR="00513627" w:rsidRPr="00513627" w14:paraId="016CD659" w14:textId="77777777" w:rsidTr="003019EB">
        <w:trPr>
          <w:cantSplit/>
          <w:jc w:val="center"/>
        </w:trPr>
        <w:tc>
          <w:tcPr>
            <w:tcW w:w="1204" w:type="dxa"/>
            <w:vMerge/>
            <w:tcBorders>
              <w:left w:val="single" w:sz="4" w:space="0" w:color="auto"/>
              <w:right w:val="single" w:sz="4" w:space="0" w:color="auto"/>
            </w:tcBorders>
            <w:vAlign w:val="center"/>
            <w:hideMark/>
          </w:tcPr>
          <w:p w14:paraId="2580420F" w14:textId="77777777" w:rsidR="003019EB" w:rsidRPr="00513627" w:rsidRDefault="003019EB" w:rsidP="003019EB">
            <w:pPr>
              <w:rPr>
                <w:rFonts w:ascii="Arial Narrow" w:hAnsi="Arial Narrow" w:cs="Arial"/>
                <w:sz w:val="20"/>
                <w:lang w:eastAsia="en-US"/>
                <w:rPrChange w:id="157"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447306B3" w14:textId="61999C3C" w:rsidR="003019EB" w:rsidRPr="00513627" w:rsidRDefault="003019EB" w:rsidP="003019EB">
            <w:pPr>
              <w:pStyle w:val="text"/>
              <w:widowControl/>
              <w:spacing w:before="0" w:line="240" w:lineRule="auto"/>
              <w:rPr>
                <w:rFonts w:ascii="Arial Narrow" w:hAnsi="Arial Narrow"/>
                <w:sz w:val="20"/>
                <w:szCs w:val="20"/>
                <w:rPrChange w:id="158" w:author="Popelková, Lenka" w:date="2022-03-08T12:35:00Z">
                  <w:rPr>
                    <w:rFonts w:ascii="Arial Narrow" w:hAnsi="Arial Narrow"/>
                    <w:color w:val="FF0000"/>
                    <w:sz w:val="20"/>
                    <w:szCs w:val="20"/>
                  </w:rPr>
                </w:rPrChange>
              </w:rPr>
            </w:pPr>
            <w:r w:rsidRPr="00513627">
              <w:rPr>
                <w:rFonts w:ascii="Arial Narrow" w:hAnsi="Arial Narrow"/>
                <w:sz w:val="20"/>
                <w:szCs w:val="20"/>
                <w:rPrChange w:id="159" w:author="Popelková, Lenka" w:date="2022-03-08T12:35:00Z">
                  <w:rPr>
                    <w:rFonts w:ascii="Arial Narrow" w:hAnsi="Arial Narrow"/>
                    <w:color w:val="FF0000"/>
                    <w:sz w:val="20"/>
                    <w:szCs w:val="20"/>
                  </w:rPr>
                </w:rPrChange>
              </w:rPr>
              <w:t xml:space="preserve">předmětem </w:t>
            </w:r>
            <w:r w:rsidRPr="00513627">
              <w:rPr>
                <w:rFonts w:ascii="Arial Narrow" w:hAnsi="Arial Narrow"/>
                <w:sz w:val="20"/>
                <w:rPrChange w:id="160" w:author="Popelková, Lenka" w:date="2022-03-08T12:35:00Z">
                  <w:rPr>
                    <w:rFonts w:ascii="Arial Narrow" w:hAnsi="Arial Narrow"/>
                    <w:color w:val="FF0000"/>
                    <w:sz w:val="20"/>
                  </w:rPr>
                </w:rPrChange>
              </w:rPr>
              <w:t xml:space="preserve">byla zkušenost alespoň s jednou zakázkou, jejímž předmětem byla realizace a pokládka kabelového vedení 110 kV včetně montáže kabelových koncovek, konektorů a spojek (kabelových armatur) v rámci připojení tohoto kabelového vedení a to v min. délce 500 m u každé  referenční zakázky </w:t>
            </w:r>
            <w:r w:rsidRPr="00513627">
              <w:rPr>
                <w:rFonts w:ascii="Arial Narrow" w:hAnsi="Arial Narrow"/>
                <w:sz w:val="20"/>
                <w:szCs w:val="20"/>
                <w:rPrChange w:id="161" w:author="Popelková, Lenka" w:date="2022-03-08T12:35:00Z">
                  <w:rPr>
                    <w:rFonts w:ascii="Arial Narrow" w:hAnsi="Arial Narrow"/>
                    <w:color w:val="FF0000"/>
                    <w:sz w:val="20"/>
                    <w:szCs w:val="20"/>
                  </w:rPr>
                </w:rPrChange>
              </w:rPr>
              <w:t>(ano/ne, stručný popis stavby, název,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D4E549"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62" w:author="Popelková, Lenka" w:date="2022-03-08T12:35:00Z">
                  <w:rPr>
                    <w:rFonts w:ascii="Arial Narrow" w:hAnsi="Arial Narrow" w:cs="Times New Roman"/>
                    <w:color w:val="FF0000"/>
                    <w:sz w:val="20"/>
                    <w:szCs w:val="20"/>
                    <w:highlight w:val="yellow"/>
                  </w:rPr>
                </w:rPrChange>
              </w:rPr>
            </w:pPr>
          </w:p>
        </w:tc>
      </w:tr>
      <w:tr w:rsidR="00513627" w:rsidRPr="00513627" w14:paraId="1447BCD0" w14:textId="77777777" w:rsidTr="003019EB">
        <w:trPr>
          <w:cantSplit/>
          <w:jc w:val="center"/>
        </w:trPr>
        <w:tc>
          <w:tcPr>
            <w:tcW w:w="1204" w:type="dxa"/>
            <w:vMerge/>
            <w:tcBorders>
              <w:left w:val="single" w:sz="4" w:space="0" w:color="auto"/>
              <w:right w:val="single" w:sz="4" w:space="0" w:color="auto"/>
            </w:tcBorders>
            <w:vAlign w:val="center"/>
            <w:hideMark/>
          </w:tcPr>
          <w:p w14:paraId="4767C9FB" w14:textId="77777777" w:rsidR="003019EB" w:rsidRPr="00513627" w:rsidRDefault="003019EB" w:rsidP="003019EB">
            <w:pPr>
              <w:rPr>
                <w:rFonts w:ascii="Arial Narrow" w:hAnsi="Arial Narrow" w:cs="Arial"/>
                <w:sz w:val="20"/>
                <w:lang w:eastAsia="en-US"/>
                <w:rPrChange w:id="163"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hideMark/>
          </w:tcPr>
          <w:p w14:paraId="73BC7E1E" w14:textId="77777777" w:rsidR="003019EB" w:rsidRPr="00513627" w:rsidRDefault="003019EB" w:rsidP="003019EB">
            <w:pPr>
              <w:pStyle w:val="text"/>
              <w:widowControl/>
              <w:spacing w:before="0" w:line="240" w:lineRule="auto"/>
              <w:rPr>
                <w:rFonts w:ascii="Arial Narrow" w:hAnsi="Arial Narrow" w:cs="Times New Roman"/>
                <w:sz w:val="20"/>
                <w:szCs w:val="20"/>
                <w:rPrChange w:id="164" w:author="Popelková, Lenka" w:date="2022-03-08T12:35:00Z">
                  <w:rPr>
                    <w:rFonts w:ascii="Arial Narrow" w:hAnsi="Arial Narrow" w:cs="Times New Roman"/>
                    <w:color w:val="FF0000"/>
                    <w:sz w:val="20"/>
                    <w:szCs w:val="20"/>
                  </w:rPr>
                </w:rPrChange>
              </w:rPr>
            </w:pPr>
            <w:r w:rsidRPr="00513627">
              <w:rPr>
                <w:rFonts w:ascii="Arial Narrow" w:hAnsi="Arial Narrow"/>
                <w:sz w:val="20"/>
                <w:szCs w:val="20"/>
                <w:rPrChange w:id="165" w:author="Popelková, Lenka" w:date="2022-03-08T12:35:00Z">
                  <w:rPr>
                    <w:rFonts w:ascii="Arial Narrow" w:hAnsi="Arial Narrow"/>
                    <w:color w:val="FF0000"/>
                    <w:sz w:val="20"/>
                    <w:szCs w:val="20"/>
                  </w:rPr>
                </w:rPrChange>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3F4BB2"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66" w:author="Popelková, Lenka" w:date="2022-03-08T12:35:00Z">
                  <w:rPr>
                    <w:rFonts w:ascii="Arial Narrow" w:hAnsi="Arial Narrow" w:cs="Times New Roman"/>
                    <w:color w:val="FF0000"/>
                    <w:sz w:val="20"/>
                    <w:szCs w:val="20"/>
                    <w:highlight w:val="yellow"/>
                  </w:rPr>
                </w:rPrChange>
              </w:rPr>
            </w:pPr>
          </w:p>
        </w:tc>
      </w:tr>
      <w:tr w:rsidR="00513627" w:rsidRPr="00513627" w14:paraId="3BE13A11" w14:textId="77777777" w:rsidTr="003019EB">
        <w:trPr>
          <w:cantSplit/>
          <w:jc w:val="center"/>
        </w:trPr>
        <w:tc>
          <w:tcPr>
            <w:tcW w:w="1204" w:type="dxa"/>
            <w:vMerge/>
            <w:tcBorders>
              <w:left w:val="single" w:sz="4" w:space="0" w:color="auto"/>
              <w:right w:val="single" w:sz="4" w:space="0" w:color="auto"/>
            </w:tcBorders>
            <w:vAlign w:val="center"/>
          </w:tcPr>
          <w:p w14:paraId="6056E5E0" w14:textId="77777777" w:rsidR="003019EB" w:rsidRPr="00513627" w:rsidRDefault="003019EB" w:rsidP="003019EB">
            <w:pPr>
              <w:rPr>
                <w:rFonts w:ascii="Arial Narrow" w:hAnsi="Arial Narrow" w:cs="Arial"/>
                <w:sz w:val="20"/>
                <w:lang w:eastAsia="en-US"/>
                <w:rPrChange w:id="167"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tcPr>
          <w:p w14:paraId="00BDAA9B" w14:textId="339B5439" w:rsidR="003019EB" w:rsidRPr="00513627" w:rsidRDefault="003019EB" w:rsidP="003019EB">
            <w:pPr>
              <w:pStyle w:val="text"/>
              <w:widowControl/>
              <w:spacing w:before="0" w:line="240" w:lineRule="auto"/>
              <w:rPr>
                <w:rFonts w:ascii="Arial Narrow" w:hAnsi="Arial Narrow"/>
                <w:sz w:val="20"/>
                <w:szCs w:val="20"/>
                <w:rPrChange w:id="168" w:author="Popelková, Lenka" w:date="2022-03-08T12:35:00Z">
                  <w:rPr>
                    <w:rFonts w:ascii="Arial Narrow" w:hAnsi="Arial Narrow"/>
                    <w:color w:val="FF0000"/>
                    <w:sz w:val="20"/>
                    <w:szCs w:val="20"/>
                  </w:rPr>
                </w:rPrChange>
              </w:rPr>
            </w:pPr>
            <w:r w:rsidRPr="00513627">
              <w:rPr>
                <w:rFonts w:ascii="Arial Narrow" w:hAnsi="Arial Narrow"/>
                <w:sz w:val="20"/>
                <w:szCs w:val="20"/>
                <w:rPrChange w:id="169" w:author="Popelková, Lenka" w:date="2022-03-08T12:35:00Z">
                  <w:rPr>
                    <w:rFonts w:ascii="Arial Narrow" w:hAnsi="Arial Narrow"/>
                    <w:color w:val="FF0000"/>
                    <w:sz w:val="20"/>
                    <w:szCs w:val="20"/>
                  </w:rPr>
                </w:rPrChange>
              </w:rPr>
              <w:t>Délka trasy kabelového vedení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46A2D3"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70" w:author="Popelková, Lenka" w:date="2022-03-08T12:35:00Z">
                  <w:rPr>
                    <w:rFonts w:ascii="Arial Narrow" w:hAnsi="Arial Narrow" w:cs="Times New Roman"/>
                    <w:color w:val="FF0000"/>
                    <w:sz w:val="20"/>
                    <w:szCs w:val="20"/>
                    <w:highlight w:val="yellow"/>
                  </w:rPr>
                </w:rPrChange>
              </w:rPr>
            </w:pPr>
          </w:p>
        </w:tc>
      </w:tr>
      <w:tr w:rsidR="00513627" w:rsidRPr="00513627" w14:paraId="3C686F18" w14:textId="77777777" w:rsidTr="003019EB">
        <w:trPr>
          <w:cantSplit/>
          <w:trHeight w:val="320"/>
          <w:jc w:val="center"/>
        </w:trPr>
        <w:tc>
          <w:tcPr>
            <w:tcW w:w="1204" w:type="dxa"/>
            <w:tcBorders>
              <w:left w:val="single" w:sz="4" w:space="0" w:color="auto"/>
              <w:bottom w:val="single" w:sz="4" w:space="0" w:color="auto"/>
              <w:right w:val="single" w:sz="4" w:space="0" w:color="auto"/>
            </w:tcBorders>
            <w:vAlign w:val="center"/>
          </w:tcPr>
          <w:p w14:paraId="50747FE2" w14:textId="77777777" w:rsidR="003019EB" w:rsidRPr="00513627" w:rsidRDefault="003019EB" w:rsidP="003019EB">
            <w:pPr>
              <w:rPr>
                <w:rFonts w:ascii="Arial Narrow" w:hAnsi="Arial Narrow" w:cs="Arial"/>
                <w:sz w:val="20"/>
                <w:lang w:eastAsia="en-US"/>
                <w:rPrChange w:id="171" w:author="Popelková, Lenka" w:date="2022-03-08T12:35:00Z">
                  <w:rPr>
                    <w:rFonts w:ascii="Arial Narrow" w:hAnsi="Arial Narrow" w:cs="Arial"/>
                    <w:color w:val="FF0000"/>
                    <w:sz w:val="20"/>
                    <w:lang w:eastAsia="en-US"/>
                  </w:rPr>
                </w:rPrChange>
              </w:rPr>
            </w:pPr>
          </w:p>
        </w:tc>
        <w:tc>
          <w:tcPr>
            <w:tcW w:w="4962" w:type="dxa"/>
            <w:tcBorders>
              <w:top w:val="single" w:sz="4" w:space="0" w:color="auto"/>
              <w:left w:val="single" w:sz="4" w:space="0" w:color="auto"/>
              <w:bottom w:val="single" w:sz="4" w:space="0" w:color="auto"/>
              <w:right w:val="single" w:sz="4" w:space="0" w:color="auto"/>
            </w:tcBorders>
            <w:vAlign w:val="center"/>
          </w:tcPr>
          <w:p w14:paraId="205AD15A" w14:textId="3BC7D5A5" w:rsidR="003019EB" w:rsidRPr="00513627" w:rsidRDefault="003019EB" w:rsidP="00B2606D">
            <w:pPr>
              <w:pStyle w:val="text"/>
              <w:rPr>
                <w:rFonts w:ascii="Arial Narrow" w:hAnsi="Arial Narrow"/>
                <w:sz w:val="20"/>
                <w:szCs w:val="20"/>
                <w:rPrChange w:id="172" w:author="Popelková, Lenka" w:date="2022-03-08T12:35:00Z">
                  <w:rPr>
                    <w:rFonts w:ascii="Arial Narrow" w:hAnsi="Arial Narrow"/>
                    <w:color w:val="FF0000"/>
                    <w:sz w:val="20"/>
                    <w:szCs w:val="20"/>
                  </w:rPr>
                </w:rPrChange>
              </w:rPr>
            </w:pPr>
            <w:r w:rsidRPr="00513627">
              <w:rPr>
                <w:rFonts w:ascii="Arial Narrow" w:hAnsi="Arial Narrow"/>
                <w:sz w:val="20"/>
                <w:szCs w:val="20"/>
                <w:rPrChange w:id="173" w:author="Popelková, Lenka" w:date="2022-03-08T12:35:00Z">
                  <w:rPr>
                    <w:rFonts w:ascii="Arial Narrow" w:hAnsi="Arial Narrow"/>
                    <w:color w:val="FF0000"/>
                    <w:sz w:val="20"/>
                    <w:szCs w:val="20"/>
                  </w:rPr>
                </w:rPrChange>
              </w:rPr>
              <w:t>Typ použitého kabelu (typové označení, výrobce, průřez)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1E31C6" w14:textId="77777777" w:rsidR="003019EB" w:rsidRPr="00513627" w:rsidRDefault="003019EB" w:rsidP="003019EB">
            <w:pPr>
              <w:pStyle w:val="text"/>
              <w:widowControl/>
              <w:spacing w:before="0" w:line="240" w:lineRule="auto"/>
              <w:rPr>
                <w:rFonts w:ascii="Arial Narrow" w:hAnsi="Arial Narrow" w:cs="Times New Roman"/>
                <w:sz w:val="20"/>
                <w:szCs w:val="20"/>
                <w:highlight w:val="yellow"/>
                <w:rPrChange w:id="174" w:author="Popelková, Lenka" w:date="2022-03-08T12:35:00Z">
                  <w:rPr>
                    <w:rFonts w:ascii="Arial Narrow" w:hAnsi="Arial Narrow" w:cs="Times New Roman"/>
                    <w:color w:val="FF0000"/>
                    <w:sz w:val="20"/>
                    <w:szCs w:val="20"/>
                    <w:highlight w:val="yellow"/>
                  </w:rPr>
                </w:rPrChange>
              </w:rPr>
            </w:pPr>
          </w:p>
        </w:tc>
      </w:tr>
    </w:tbl>
    <w:p w14:paraId="71A545C5" w14:textId="77777777" w:rsidR="00544B77" w:rsidRPr="00513627" w:rsidRDefault="00544B77" w:rsidP="00544B77">
      <w:pPr>
        <w:pStyle w:val="Odstavecseseznamem"/>
        <w:spacing w:after="60"/>
        <w:contextualSpacing w:val="0"/>
        <w:jc w:val="both"/>
        <w:rPr>
          <w:rFonts w:ascii="Arial Narrow" w:hAnsi="Arial Narrow"/>
          <w:bCs/>
        </w:rPr>
      </w:pPr>
    </w:p>
    <w:p w14:paraId="5E97B1C3" w14:textId="45E037E3"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513627">
        <w:rPr>
          <w:rFonts w:ascii="Arial Narrow" w:hAnsi="Arial Narrow"/>
        </w:rPr>
        <w:t xml:space="preserve">Zadavatel stanoví minimální požadavky na vzdělání </w:t>
      </w:r>
      <w:r w:rsidRPr="00BC3737">
        <w:rPr>
          <w:rFonts w:ascii="Arial Narrow" w:hAnsi="Arial Narrow"/>
        </w:rPr>
        <w:t xml:space="preserve">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5EE7CCF7" w:rsidR="004A4F3F" w:rsidRPr="00BC3737" w:rsidRDefault="004A4F3F" w:rsidP="00942993">
      <w:pPr>
        <w:numPr>
          <w:ilvl w:val="0"/>
          <w:numId w:val="5"/>
        </w:numPr>
        <w:rPr>
          <w:rFonts w:ascii="Arial Narrow" w:hAnsi="Arial Narrow"/>
          <w:sz w:val="20"/>
        </w:rPr>
      </w:pPr>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F29AE" w:rsidR="004A4F3F" w:rsidRPr="00BC3737" w:rsidRDefault="004A4F3F" w:rsidP="00942993">
      <w:pPr>
        <w:numPr>
          <w:ilvl w:val="0"/>
          <w:numId w:val="5"/>
        </w:numPr>
        <w:rPr>
          <w:rFonts w:ascii="Arial Narrow" w:hAnsi="Arial Narrow"/>
          <w:sz w:val="20"/>
        </w:rPr>
      </w:pPr>
      <w:r w:rsidRPr="00BC3737">
        <w:rPr>
          <w:rFonts w:ascii="Arial Narrow" w:hAnsi="Arial Narrow"/>
          <w:sz w:val="20"/>
        </w:rPr>
        <w:t xml:space="preserve">kvalifikace min. § 7 vyhlášky </w:t>
      </w:r>
      <w:r w:rsidR="005D6B17">
        <w:rPr>
          <w:rFonts w:ascii="Arial Narrow" w:hAnsi="Arial Narrow"/>
          <w:sz w:val="20"/>
        </w:rPr>
        <w:t xml:space="preserve">č. </w:t>
      </w:r>
      <w:r w:rsidRPr="00BC3737">
        <w:rPr>
          <w:rFonts w:ascii="Arial Narrow" w:hAnsi="Arial Narrow"/>
          <w:sz w:val="20"/>
        </w:rPr>
        <w:t>50/1978 Sb., o odborné způsobilosti v</w:t>
      </w:r>
      <w:r w:rsidR="00781569">
        <w:rPr>
          <w:rFonts w:ascii="Arial Narrow" w:hAnsi="Arial Narrow"/>
          <w:sz w:val="20"/>
        </w:rPr>
        <w:t> </w:t>
      </w:r>
      <w:r w:rsidRPr="00BC3737">
        <w:rPr>
          <w:rFonts w:ascii="Arial Narrow" w:hAnsi="Arial Narrow"/>
          <w:sz w:val="20"/>
        </w:rPr>
        <w:t>energetice</w:t>
      </w:r>
      <w:r w:rsidR="00781569">
        <w:rPr>
          <w:rFonts w:ascii="Arial Narrow" w:hAnsi="Arial Narrow"/>
          <w:sz w:val="20"/>
        </w:rPr>
        <w:t xml:space="preserve"> (</w:t>
      </w:r>
      <w:r w:rsidR="00FF7710">
        <w:rPr>
          <w:rFonts w:ascii="Arial Narrow" w:hAnsi="Arial Narrow"/>
          <w:sz w:val="20"/>
        </w:rPr>
        <w:t>doložena kopie dokladu</w:t>
      </w:r>
      <w:r w:rsidR="00781569">
        <w:rPr>
          <w:rFonts w:ascii="Arial Narrow" w:hAnsi="Arial Narrow"/>
          <w:sz w:val="20"/>
        </w:rPr>
        <w:t>)</w:t>
      </w:r>
      <w:r w:rsidR="00FF7710">
        <w:rPr>
          <w:rFonts w:ascii="Arial Narrow" w:hAnsi="Arial Narrow"/>
          <w:sz w:val="20"/>
        </w:rPr>
        <w:t>;</w:t>
      </w:r>
    </w:p>
    <w:p w14:paraId="7D98C797" w14:textId="0338B1F9" w:rsidR="004A4F3F" w:rsidRPr="00BC3737" w:rsidRDefault="004A4F3F" w:rsidP="00942993">
      <w:pPr>
        <w:numPr>
          <w:ilvl w:val="0"/>
          <w:numId w:val="5"/>
        </w:numPr>
        <w:rPr>
          <w:rFonts w:ascii="Arial Narrow" w:hAnsi="Arial Narrow"/>
          <w:sz w:val="20"/>
        </w:rPr>
      </w:pPr>
      <w:r w:rsidRPr="00BC3737">
        <w:rPr>
          <w:rFonts w:ascii="Arial Narrow" w:hAnsi="Arial Narrow"/>
          <w:sz w:val="20"/>
        </w:rPr>
        <w:t>praxe min. 5 let v oblasti řízení a kontroly BOZP,</w:t>
      </w:r>
    </w:p>
    <w:p w14:paraId="31105D99" w14:textId="6A863113" w:rsidR="00FB5A15" w:rsidRPr="00BC3737" w:rsidRDefault="00FB5A15" w:rsidP="00942993">
      <w:pPr>
        <w:numPr>
          <w:ilvl w:val="0"/>
          <w:numId w:val="5"/>
        </w:numPr>
        <w:rPr>
          <w:rFonts w:ascii="Arial Narrow" w:hAnsi="Arial Narrow"/>
          <w:sz w:val="20"/>
        </w:rPr>
      </w:pPr>
      <w:bookmarkStart w:id="175" w:name="_Hlk31717318"/>
      <w:r w:rsidRPr="00BC3737">
        <w:rPr>
          <w:rFonts w:ascii="Arial Narrow" w:hAnsi="Arial Narrow"/>
          <w:color w:val="000000"/>
          <w:sz w:val="20"/>
        </w:rPr>
        <w:t>odborně způsobilá osoba v prevenci rizik ve smyslu zákona č. 309/2006 Sb. ve znění pozdějších předpisů</w:t>
      </w:r>
      <w:r w:rsidR="001277B3">
        <w:rPr>
          <w:rFonts w:ascii="Arial Narrow" w:hAnsi="Arial Narrow"/>
          <w:color w:val="000000"/>
          <w:sz w:val="20"/>
        </w:rPr>
        <w:t>;</w:t>
      </w:r>
      <w:r w:rsidR="0040130B">
        <w:rPr>
          <w:rFonts w:ascii="Arial Narrow" w:hAnsi="Arial Narrow"/>
          <w:color w:val="000000"/>
          <w:sz w:val="20"/>
        </w:rPr>
        <w:t xml:space="preserve"> </w:t>
      </w:r>
    </w:p>
    <w:bookmarkEnd w:id="175"/>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1246F608" w14:textId="61D6CB3B" w:rsidR="00913F26" w:rsidRPr="00913F26" w:rsidRDefault="004A4F3F" w:rsidP="00544B77">
      <w:pPr>
        <w:numPr>
          <w:ilvl w:val="0"/>
          <w:numId w:val="5"/>
        </w:numPr>
        <w:rPr>
          <w:rFonts w:ascii="Arial Narrow" w:hAnsi="Arial Narrow"/>
          <w:b/>
          <w:sz w:val="20"/>
        </w:rPr>
      </w:pPr>
      <w:r w:rsidRPr="00913F26">
        <w:rPr>
          <w:rFonts w:ascii="Arial Narrow" w:hAnsi="Arial Narrow"/>
          <w:sz w:val="20"/>
        </w:rPr>
        <w:t xml:space="preserve">referenční zakázky: zkušenost alespoň se </w:t>
      </w:r>
      <w:r w:rsidR="001277B3">
        <w:rPr>
          <w:rFonts w:ascii="Arial Narrow" w:hAnsi="Arial Narrow"/>
          <w:sz w:val="20"/>
        </w:rPr>
        <w:t>dvěma</w:t>
      </w:r>
      <w:r w:rsidRPr="00913F26">
        <w:rPr>
          <w:rFonts w:ascii="Arial Narrow" w:hAnsi="Arial Narrow"/>
          <w:sz w:val="20"/>
        </w:rPr>
        <w:t xml:space="preserve"> zakázkami </w:t>
      </w:r>
      <w:r w:rsidR="00E15E97" w:rsidRPr="00913F26">
        <w:rPr>
          <w:rFonts w:ascii="Arial Narrow" w:hAnsi="Arial Narrow"/>
          <w:sz w:val="20"/>
        </w:rPr>
        <w:t xml:space="preserve">na výstavbu elektrické sítě, nebo rozvoden o napěťové hladině 110 kV nebo vyšší  o finančním objemu těchto prací nejméně </w:t>
      </w:r>
      <w:r w:rsidR="001277B3">
        <w:rPr>
          <w:rFonts w:ascii="Arial Narrow" w:hAnsi="Arial Narrow"/>
          <w:sz w:val="20"/>
        </w:rPr>
        <w:t>1</w:t>
      </w:r>
      <w:r w:rsidR="00E15E97" w:rsidRPr="00913F26">
        <w:rPr>
          <w:rFonts w:ascii="Arial Narrow" w:hAnsi="Arial Narrow"/>
          <w:sz w:val="20"/>
        </w:rPr>
        <w:t>0 mil. Kč bez DPH u každé ze zakázek, na kterých působil v obdobné pozici</w:t>
      </w:r>
      <w:r w:rsidRPr="00913F26">
        <w:rPr>
          <w:rFonts w:ascii="Arial Narrow" w:hAnsi="Arial Narrow"/>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lastRenderedPageBreak/>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FB5A15"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19935B5B"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9B18A0">
              <w:rPr>
                <w:rFonts w:ascii="Arial Narrow" w:hAnsi="Arial Narrow"/>
                <w:sz w:val="20"/>
                <w:szCs w:val="20"/>
              </w:rPr>
              <w:t>50/1978 Sb., o odborné způsobilosti v energetice</w:t>
            </w:r>
            <w:r w:rsidRPr="009B18A0">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54E24BF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předmětem byla</w:t>
            </w:r>
            <w:r w:rsidR="00E15E97" w:rsidRPr="00E15E97">
              <w:rPr>
                <w:rFonts w:ascii="Arial Narrow" w:hAnsi="Arial Narrow"/>
                <w:sz w:val="20"/>
              </w:rPr>
              <w:t xml:space="preserve"> výstavb</w:t>
            </w:r>
            <w:r w:rsidR="00E15E97">
              <w:rPr>
                <w:rFonts w:ascii="Arial Narrow" w:hAnsi="Arial Narrow"/>
                <w:sz w:val="20"/>
              </w:rPr>
              <w:t>a</w:t>
            </w:r>
            <w:r w:rsidR="00E15E97" w:rsidRPr="00E15E97">
              <w:rPr>
                <w:rFonts w:ascii="Arial Narrow" w:hAnsi="Arial Narrow"/>
                <w:sz w:val="20"/>
              </w:rPr>
              <w:t xml:space="preserve"> elektrické sítě, nebo rozvoden o napěťové hladině 110 kV nebo vyšší  o finančním objemu těchto prací nejméně </w:t>
            </w:r>
            <w:r w:rsidR="001277B3">
              <w:rPr>
                <w:rFonts w:ascii="Arial Narrow" w:hAnsi="Arial Narrow"/>
                <w:sz w:val="20"/>
              </w:rPr>
              <w:t>1</w:t>
            </w:r>
            <w:r w:rsidR="00E15E97"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0597B589" w:rsidR="00FB5A15" w:rsidRPr="009B18A0" w:rsidRDefault="00E15E97" w:rsidP="00FB5A15">
            <w:pPr>
              <w:rPr>
                <w:rFonts w:ascii="Arial Narrow" w:hAnsi="Arial Narrow"/>
                <w:b/>
                <w:sz w:val="20"/>
              </w:rPr>
            </w:pPr>
            <w:r w:rsidRPr="009B18A0">
              <w:rPr>
                <w:rFonts w:ascii="Arial Narrow" w:hAnsi="Arial Narrow"/>
                <w:sz w:val="20"/>
              </w:rPr>
              <w:t>předmětem byla</w:t>
            </w:r>
            <w:r w:rsidRPr="00E15E97">
              <w:rPr>
                <w:rFonts w:ascii="Arial Narrow" w:hAnsi="Arial Narrow"/>
                <w:sz w:val="20"/>
              </w:rPr>
              <w:t xml:space="preserve"> výstavb</w:t>
            </w:r>
            <w:r>
              <w:rPr>
                <w:rFonts w:ascii="Arial Narrow" w:hAnsi="Arial Narrow"/>
                <w:sz w:val="20"/>
              </w:rPr>
              <w:t>a</w:t>
            </w:r>
            <w:r w:rsidRPr="00E15E97">
              <w:rPr>
                <w:rFonts w:ascii="Arial Narrow" w:hAnsi="Arial Narrow"/>
                <w:sz w:val="20"/>
              </w:rPr>
              <w:t xml:space="preserve"> elektrické sítě, nebo rozvoden o napěťové hladině 110 kV nebo vyšší  o finančním objemu těchto prací nejméně </w:t>
            </w:r>
            <w:r w:rsidR="001277B3">
              <w:rPr>
                <w:rFonts w:ascii="Arial Narrow" w:hAnsi="Arial Narrow"/>
                <w:sz w:val="20"/>
              </w:rPr>
              <w:t>1</w:t>
            </w:r>
            <w:r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279338D9" w:rsidR="00866FAF"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007E3070"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Poznámka 3: Prokázání více rolí jednou osobou: Pokud jedna osoba uvedená pro pozici Stavbyvedoucí současně splňuje podmínky pro pozici Stavbyvedoucí pro  pozemní stavby, pak může být v seznamu uvedena jedna a tatáž osoba. </w:t>
      </w:r>
    </w:p>
    <w:p w14:paraId="53A86D82" w14:textId="0414F755" w:rsidR="00750490" w:rsidRPr="00750490" w:rsidRDefault="00750490" w:rsidP="00750490">
      <w:pPr>
        <w:pStyle w:val="Odstavecseseznamem"/>
        <w:spacing w:after="60"/>
        <w:ind w:left="0"/>
        <w:rPr>
          <w:rFonts w:ascii="Arial Narrow" w:hAnsi="Arial Narrow"/>
        </w:rPr>
      </w:pPr>
      <w:r w:rsidRPr="00750490">
        <w:rPr>
          <w:rFonts w:ascii="Arial Narrow" w:hAnsi="Arial Narrow"/>
        </w:rPr>
        <w:t>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Stavbyvedoucího a Bezpečnostního technika musí být prokázány různými osobami.</w:t>
      </w:r>
    </w:p>
    <w:p w14:paraId="30EEA90F" w14:textId="77777777" w:rsidR="00750490" w:rsidRPr="00750490" w:rsidRDefault="00750490" w:rsidP="00750490">
      <w:pPr>
        <w:pStyle w:val="Odstavecseseznamem"/>
        <w:spacing w:after="60"/>
        <w:ind w:left="0"/>
        <w:rPr>
          <w:rFonts w:ascii="Arial Narrow" w:hAnsi="Arial Narrow"/>
        </w:rPr>
      </w:pPr>
    </w:p>
    <w:p w14:paraId="0A74C426" w14:textId="02680DDF" w:rsidR="00866FAF" w:rsidRDefault="00750490" w:rsidP="00750490">
      <w:pPr>
        <w:pStyle w:val="Odstavecseseznamem"/>
        <w:spacing w:after="60"/>
        <w:ind w:left="0"/>
        <w:rPr>
          <w:rFonts w:ascii="Arial Narrow" w:hAnsi="Arial Narrow"/>
        </w:rPr>
      </w:pPr>
      <w:r w:rsidRPr="00750490">
        <w:rPr>
          <w:rFonts w:ascii="Arial Narrow" w:hAnsi="Arial Narrow"/>
        </w:rPr>
        <w:t xml:space="preserve">Poznámka 4: Prokázání více rolí ve více částech systému kvalifikace: Pokud se dodavatel uchází o </w:t>
      </w:r>
      <w:del w:id="176" w:author="Popelková, Lenka" w:date="2022-03-08T12:34:00Z">
        <w:r w:rsidRPr="00750490" w:rsidDel="00513627">
          <w:rPr>
            <w:rFonts w:ascii="Arial Narrow" w:hAnsi="Arial Narrow"/>
          </w:rPr>
          <w:delText xml:space="preserve">obě </w:delText>
        </w:r>
      </w:del>
      <w:ins w:id="177" w:author="Popelková, Lenka" w:date="2022-03-08T12:34:00Z">
        <w:r w:rsidR="00513627">
          <w:rPr>
            <w:rFonts w:ascii="Arial Narrow" w:hAnsi="Arial Narrow"/>
          </w:rPr>
          <w:t>více</w:t>
        </w:r>
        <w:r w:rsidR="00513627" w:rsidRPr="00750490">
          <w:rPr>
            <w:rFonts w:ascii="Arial Narrow" w:hAnsi="Arial Narrow"/>
          </w:rPr>
          <w:t xml:space="preserve"> </w:t>
        </w:r>
      </w:ins>
      <w:r w:rsidRPr="00750490">
        <w:rPr>
          <w:rFonts w:ascii="Arial Narrow" w:hAnsi="Arial Narrow"/>
        </w:rPr>
        <w:t>části systému kvalifikace, lze pozici Stavbyvedoucích pro pozemní stavby prokázat jednou osobou. Ostatní požadavky na počet pracovníků se sčítá dle minimálních požadavků na dané části. Jestliže se tedy dodavatel hlásí do</w:t>
      </w:r>
      <w:ins w:id="178" w:author="Popelková, Lenka" w:date="2022-03-08T12:35:00Z">
        <w:r w:rsidR="00513627">
          <w:rPr>
            <w:rFonts w:ascii="Arial Narrow" w:hAnsi="Arial Narrow"/>
          </w:rPr>
          <w:t xml:space="preserve"> např. dvou</w:t>
        </w:r>
      </w:ins>
      <w:del w:id="179" w:author="Popelková, Lenka" w:date="2022-03-08T12:35:00Z">
        <w:r w:rsidRPr="00750490" w:rsidDel="00513627">
          <w:rPr>
            <w:rFonts w:ascii="Arial Narrow" w:hAnsi="Arial Narrow"/>
          </w:rPr>
          <w:delText xml:space="preserve"> obou </w:delText>
        </w:r>
      </w:del>
      <w:ins w:id="180" w:author="Popelková, Lenka" w:date="2022-03-08T12:35:00Z">
        <w:r w:rsidR="00513627" w:rsidRPr="00750490">
          <w:rPr>
            <w:rFonts w:ascii="Arial Narrow" w:hAnsi="Arial Narrow"/>
          </w:rPr>
          <w:t xml:space="preserve"> </w:t>
        </w:r>
      </w:ins>
      <w:r w:rsidRPr="00750490">
        <w:rPr>
          <w:rFonts w:ascii="Arial Narrow" w:hAnsi="Arial Narrow"/>
        </w:rPr>
        <w:t>částí, je povinen prokázat např.</w:t>
      </w:r>
      <w:del w:id="181" w:author="Popelková, Lenka" w:date="2022-03-08T12:50:00Z">
        <w:r w:rsidRPr="00750490" w:rsidDel="0057113B">
          <w:rPr>
            <w:rFonts w:ascii="Arial Narrow" w:hAnsi="Arial Narrow"/>
          </w:rPr>
          <w:delText xml:space="preserve"> 2 x 1 vedoucího zakázky</w:delText>
        </w:r>
      </w:del>
      <w:r w:rsidRPr="00750490">
        <w:rPr>
          <w:rFonts w:ascii="Arial Narrow" w:hAnsi="Arial Narrow"/>
        </w:rPr>
        <w:t xml:space="preserve">, </w:t>
      </w:r>
      <w:del w:id="182" w:author="Popelková, Lenka" w:date="2022-04-01T15:40:00Z">
        <w:r w:rsidRPr="00750490" w:rsidDel="00467F09">
          <w:rPr>
            <w:rFonts w:ascii="Arial Narrow" w:hAnsi="Arial Narrow"/>
          </w:rPr>
          <w:delText>2 x 1 stavbyvedoucího</w:delText>
        </w:r>
      </w:del>
      <w:r w:rsidRPr="00750490">
        <w:rPr>
          <w:rFonts w:ascii="Arial Narrow" w:hAnsi="Arial Narrow"/>
        </w:rPr>
        <w:t>, 2 x 9 montérů atd.</w:t>
      </w:r>
    </w:p>
    <w:p w14:paraId="41AE716F" w14:textId="77777777" w:rsidR="00750490" w:rsidRPr="00750490" w:rsidRDefault="00750490" w:rsidP="00750490">
      <w:pPr>
        <w:pStyle w:val="Odstavecseseznamem"/>
        <w:spacing w:after="60"/>
        <w:ind w:left="0"/>
        <w:rPr>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F15C03B" w:rsidR="00ED43A3" w:rsidRPr="00EF0F05" w:rsidRDefault="009B66EF" w:rsidP="00913F26">
      <w:pPr>
        <w:spacing w:line="360" w:lineRule="auto"/>
        <w:jc w:val="left"/>
        <w:rPr>
          <w:rFonts w:ascii="Arial Narrow" w:hAnsi="Arial Narrow" w:cs="Arial"/>
          <w:b/>
          <w:sz w:val="20"/>
        </w:rPr>
      </w:pPr>
      <w:r w:rsidRPr="00DD3FA2">
        <w:rPr>
          <w:rFonts w:ascii="Arial Narrow" w:hAnsi="Arial Narrow" w:cs="Arial"/>
          <w:sz w:val="20"/>
          <w:highlight w:val="yellow"/>
        </w:rPr>
        <w:t>V_____________________dne____________________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490BD" w14:textId="77777777" w:rsidR="00B12543" w:rsidRDefault="00B12543" w:rsidP="007254DC">
      <w:r>
        <w:separator/>
      </w:r>
    </w:p>
  </w:endnote>
  <w:endnote w:type="continuationSeparator" w:id="0">
    <w:p w14:paraId="7199F53D" w14:textId="77777777" w:rsidR="00B12543" w:rsidRDefault="00B12543"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544B77" w:rsidRPr="004A603B" w:rsidRDefault="00544B77">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F57A8" w14:textId="77777777" w:rsidR="00B12543" w:rsidRDefault="00B12543" w:rsidP="007254DC">
      <w:r>
        <w:separator/>
      </w:r>
    </w:p>
  </w:footnote>
  <w:footnote w:type="continuationSeparator" w:id="0">
    <w:p w14:paraId="69B30017" w14:textId="77777777" w:rsidR="00B12543" w:rsidRDefault="00B12543" w:rsidP="007254DC">
      <w:r>
        <w:continuationSeparator/>
      </w:r>
    </w:p>
  </w:footnote>
  <w:footnote w:id="1">
    <w:p w14:paraId="363150FB" w14:textId="77777777" w:rsidR="00544B77" w:rsidRPr="001120A7" w:rsidRDefault="00544B77"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1E06C577" w:rsidR="00544B77" w:rsidRPr="00EF0F05" w:rsidRDefault="00CD5CC3" w:rsidP="00EF0F05">
    <w:pPr>
      <w:pStyle w:val="Zhlav"/>
      <w:jc w:val="right"/>
      <w:rPr>
        <w:rFonts w:ascii="Arial Narrow" w:hAnsi="Arial Narrow"/>
      </w:rPr>
    </w:pPr>
    <w:r w:rsidRPr="00CD5CC3">
      <w:rPr>
        <w:rFonts w:ascii="Arial Narrow" w:hAnsi="Arial Narrow" w:cs="Arial"/>
        <w:sz w:val="22"/>
        <w:szCs w:val="22"/>
      </w:rPr>
      <w:t xml:space="preserve">Priloha_5b_SK_Seznam techniků - </w:t>
    </w:r>
    <w:r w:rsidR="00640C40">
      <w:rPr>
        <w:rFonts w:ascii="Arial Narrow" w:hAnsi="Arial Narrow" w:cs="Arial"/>
        <w:sz w:val="22"/>
        <w:szCs w:val="22"/>
      </w:rPr>
      <w:t>r</w:t>
    </w:r>
    <w:r w:rsidRPr="00CD5CC3">
      <w:rPr>
        <w:rFonts w:ascii="Arial Narrow" w:hAnsi="Arial Narrow" w:cs="Arial"/>
        <w:sz w:val="22"/>
        <w:szCs w:val="22"/>
      </w:rPr>
      <w:t>ekonstrukce rozvoden včetně pokládky kabelového vedení 110 kV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819"/>
    <w:rsid w:val="00037450"/>
    <w:rsid w:val="000607B0"/>
    <w:rsid w:val="0008330F"/>
    <w:rsid w:val="00083ECC"/>
    <w:rsid w:val="0009174B"/>
    <w:rsid w:val="00096B43"/>
    <w:rsid w:val="000A1AD2"/>
    <w:rsid w:val="000B031A"/>
    <w:rsid w:val="000D2610"/>
    <w:rsid w:val="000D4910"/>
    <w:rsid w:val="000E0A67"/>
    <w:rsid w:val="000E486D"/>
    <w:rsid w:val="000E7B7F"/>
    <w:rsid w:val="001277B3"/>
    <w:rsid w:val="001327B5"/>
    <w:rsid w:val="00136BEE"/>
    <w:rsid w:val="00137920"/>
    <w:rsid w:val="001428F9"/>
    <w:rsid w:val="00142B13"/>
    <w:rsid w:val="00152CE4"/>
    <w:rsid w:val="00154596"/>
    <w:rsid w:val="00191DAE"/>
    <w:rsid w:val="00195004"/>
    <w:rsid w:val="00195CD8"/>
    <w:rsid w:val="001A2F37"/>
    <w:rsid w:val="001A48D6"/>
    <w:rsid w:val="001E2632"/>
    <w:rsid w:val="001E3D4F"/>
    <w:rsid w:val="001F2F5A"/>
    <w:rsid w:val="001F447D"/>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E3499"/>
    <w:rsid w:val="002E4BAD"/>
    <w:rsid w:val="002E7ED2"/>
    <w:rsid w:val="002E7F20"/>
    <w:rsid w:val="002F079E"/>
    <w:rsid w:val="002F6075"/>
    <w:rsid w:val="002F65A3"/>
    <w:rsid w:val="0030025A"/>
    <w:rsid w:val="003019EB"/>
    <w:rsid w:val="003203EB"/>
    <w:rsid w:val="003236FF"/>
    <w:rsid w:val="003301B7"/>
    <w:rsid w:val="00332643"/>
    <w:rsid w:val="00355BE5"/>
    <w:rsid w:val="003606C2"/>
    <w:rsid w:val="00376C6C"/>
    <w:rsid w:val="00391B13"/>
    <w:rsid w:val="00392498"/>
    <w:rsid w:val="00394D6D"/>
    <w:rsid w:val="00396B82"/>
    <w:rsid w:val="00397660"/>
    <w:rsid w:val="003A1C1B"/>
    <w:rsid w:val="003B0E31"/>
    <w:rsid w:val="003C65FA"/>
    <w:rsid w:val="003D47B1"/>
    <w:rsid w:val="003D5DD7"/>
    <w:rsid w:val="003D74B7"/>
    <w:rsid w:val="003E508F"/>
    <w:rsid w:val="003E62DA"/>
    <w:rsid w:val="003E63A2"/>
    <w:rsid w:val="0040130B"/>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67F09"/>
    <w:rsid w:val="00475677"/>
    <w:rsid w:val="00476DD0"/>
    <w:rsid w:val="00477A45"/>
    <w:rsid w:val="004808A8"/>
    <w:rsid w:val="00485DCF"/>
    <w:rsid w:val="0049799F"/>
    <w:rsid w:val="004A0F06"/>
    <w:rsid w:val="004A4F3F"/>
    <w:rsid w:val="004A603B"/>
    <w:rsid w:val="004A76AF"/>
    <w:rsid w:val="004A76F3"/>
    <w:rsid w:val="004B18F6"/>
    <w:rsid w:val="004B55A9"/>
    <w:rsid w:val="004C5C77"/>
    <w:rsid w:val="004D23C0"/>
    <w:rsid w:val="004D5904"/>
    <w:rsid w:val="004E71E1"/>
    <w:rsid w:val="004F3ED3"/>
    <w:rsid w:val="00513627"/>
    <w:rsid w:val="005212F3"/>
    <w:rsid w:val="00524675"/>
    <w:rsid w:val="005373DA"/>
    <w:rsid w:val="00540A0A"/>
    <w:rsid w:val="00544B77"/>
    <w:rsid w:val="00547685"/>
    <w:rsid w:val="00554B69"/>
    <w:rsid w:val="00564EAE"/>
    <w:rsid w:val="0057113B"/>
    <w:rsid w:val="00575D57"/>
    <w:rsid w:val="0058380D"/>
    <w:rsid w:val="005917DB"/>
    <w:rsid w:val="005923EF"/>
    <w:rsid w:val="00592EAE"/>
    <w:rsid w:val="005962EE"/>
    <w:rsid w:val="005A0078"/>
    <w:rsid w:val="005A286A"/>
    <w:rsid w:val="005A2A36"/>
    <w:rsid w:val="005A37A8"/>
    <w:rsid w:val="005A4895"/>
    <w:rsid w:val="005A4944"/>
    <w:rsid w:val="005B0096"/>
    <w:rsid w:val="005B3D6E"/>
    <w:rsid w:val="005B762F"/>
    <w:rsid w:val="005C37A7"/>
    <w:rsid w:val="005D6B17"/>
    <w:rsid w:val="005E55E1"/>
    <w:rsid w:val="005E69FF"/>
    <w:rsid w:val="00601E73"/>
    <w:rsid w:val="006037C8"/>
    <w:rsid w:val="00603A77"/>
    <w:rsid w:val="0061696C"/>
    <w:rsid w:val="00621FF1"/>
    <w:rsid w:val="006239D1"/>
    <w:rsid w:val="00640C40"/>
    <w:rsid w:val="00642145"/>
    <w:rsid w:val="00642A31"/>
    <w:rsid w:val="00650C48"/>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37DFD"/>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E2A"/>
    <w:rsid w:val="00882C81"/>
    <w:rsid w:val="0089049B"/>
    <w:rsid w:val="00890A8D"/>
    <w:rsid w:val="0089191B"/>
    <w:rsid w:val="00894A81"/>
    <w:rsid w:val="008976C6"/>
    <w:rsid w:val="008A71E6"/>
    <w:rsid w:val="008A7712"/>
    <w:rsid w:val="008B1D9A"/>
    <w:rsid w:val="008B5751"/>
    <w:rsid w:val="00905346"/>
    <w:rsid w:val="00910D13"/>
    <w:rsid w:val="0091108C"/>
    <w:rsid w:val="009118CE"/>
    <w:rsid w:val="00913F26"/>
    <w:rsid w:val="00933FF3"/>
    <w:rsid w:val="009343CD"/>
    <w:rsid w:val="00942993"/>
    <w:rsid w:val="00945B15"/>
    <w:rsid w:val="00950BA3"/>
    <w:rsid w:val="009516E1"/>
    <w:rsid w:val="00955821"/>
    <w:rsid w:val="00960C6B"/>
    <w:rsid w:val="009626CD"/>
    <w:rsid w:val="00963A84"/>
    <w:rsid w:val="00970CD2"/>
    <w:rsid w:val="0097340A"/>
    <w:rsid w:val="0097454C"/>
    <w:rsid w:val="0097620E"/>
    <w:rsid w:val="00982D65"/>
    <w:rsid w:val="00985142"/>
    <w:rsid w:val="00986DC9"/>
    <w:rsid w:val="0099169F"/>
    <w:rsid w:val="009A39A6"/>
    <w:rsid w:val="009B18A0"/>
    <w:rsid w:val="009B66EF"/>
    <w:rsid w:val="009C6C7F"/>
    <w:rsid w:val="009E093E"/>
    <w:rsid w:val="009F0095"/>
    <w:rsid w:val="009F5CB1"/>
    <w:rsid w:val="00A10133"/>
    <w:rsid w:val="00A110B9"/>
    <w:rsid w:val="00A32317"/>
    <w:rsid w:val="00A3461F"/>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4AB"/>
    <w:rsid w:val="00AE3F3A"/>
    <w:rsid w:val="00AE5AB8"/>
    <w:rsid w:val="00AE5E08"/>
    <w:rsid w:val="00AE79B1"/>
    <w:rsid w:val="00AF0CE4"/>
    <w:rsid w:val="00AF628D"/>
    <w:rsid w:val="00B01682"/>
    <w:rsid w:val="00B1105C"/>
    <w:rsid w:val="00B12543"/>
    <w:rsid w:val="00B139F6"/>
    <w:rsid w:val="00B22DE8"/>
    <w:rsid w:val="00B2606D"/>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D5CC3"/>
    <w:rsid w:val="00CE1F92"/>
    <w:rsid w:val="00CF30D4"/>
    <w:rsid w:val="00CF7277"/>
    <w:rsid w:val="00D17F4E"/>
    <w:rsid w:val="00D20ED7"/>
    <w:rsid w:val="00D31AE0"/>
    <w:rsid w:val="00D37526"/>
    <w:rsid w:val="00D419AD"/>
    <w:rsid w:val="00D46E03"/>
    <w:rsid w:val="00D51AD5"/>
    <w:rsid w:val="00D566B4"/>
    <w:rsid w:val="00D6276C"/>
    <w:rsid w:val="00D661E7"/>
    <w:rsid w:val="00D818D2"/>
    <w:rsid w:val="00D85D25"/>
    <w:rsid w:val="00D87A86"/>
    <w:rsid w:val="00D921BA"/>
    <w:rsid w:val="00D92CA7"/>
    <w:rsid w:val="00D95B93"/>
    <w:rsid w:val="00D966BB"/>
    <w:rsid w:val="00DA137E"/>
    <w:rsid w:val="00DB16C0"/>
    <w:rsid w:val="00DB315A"/>
    <w:rsid w:val="00DC02F7"/>
    <w:rsid w:val="00DC76D9"/>
    <w:rsid w:val="00DC79F5"/>
    <w:rsid w:val="00DD0476"/>
    <w:rsid w:val="00DD05DE"/>
    <w:rsid w:val="00DD3FA2"/>
    <w:rsid w:val="00E067D5"/>
    <w:rsid w:val="00E13501"/>
    <w:rsid w:val="00E15E97"/>
    <w:rsid w:val="00E253EA"/>
    <w:rsid w:val="00E25FF5"/>
    <w:rsid w:val="00E309BB"/>
    <w:rsid w:val="00E3209B"/>
    <w:rsid w:val="00E363E3"/>
    <w:rsid w:val="00E46F4D"/>
    <w:rsid w:val="00E5429B"/>
    <w:rsid w:val="00E603DD"/>
    <w:rsid w:val="00E64C41"/>
    <w:rsid w:val="00E65EFF"/>
    <w:rsid w:val="00E677E9"/>
    <w:rsid w:val="00E75B7A"/>
    <w:rsid w:val="00E8140A"/>
    <w:rsid w:val="00E819D0"/>
    <w:rsid w:val="00E869E7"/>
    <w:rsid w:val="00E93BE1"/>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2B87"/>
    <w:rsid w:val="00F12F44"/>
    <w:rsid w:val="00F165AC"/>
    <w:rsid w:val="00F22A60"/>
    <w:rsid w:val="00F24A50"/>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F7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D44E-02B2-4BF1-84FE-81110A80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4345</Words>
  <Characters>25639</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Popelková, Lenka</cp:lastModifiedBy>
  <cp:revision>8</cp:revision>
  <cp:lastPrinted>2019-06-04T11:19:00Z</cp:lastPrinted>
  <dcterms:created xsi:type="dcterms:W3CDTF">2021-11-05T17:06:00Z</dcterms:created>
  <dcterms:modified xsi:type="dcterms:W3CDTF">2022-04-01T13:40:00Z</dcterms:modified>
</cp:coreProperties>
</file>